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06A" w:rsidRDefault="006A006A">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306797" w:rsidRPr="00D1472B" w:rsidRDefault="00306797">
      <w:pPr>
        <w:rPr>
          <w:rFonts w:ascii="Times New Roman" w:hAnsi="Times New Roman" w:cs="Times New Roman"/>
          <w:sz w:val="20"/>
          <w:szCs w:val="20"/>
        </w:rPr>
      </w:pPr>
      <w:r w:rsidRPr="00D1472B">
        <w:rPr>
          <w:rFonts w:ascii="Times New Roman" w:hAnsi="Times New Roman" w:cs="Times New Roman"/>
          <w:b/>
          <w:bCs/>
          <w:sz w:val="20"/>
          <w:szCs w:val="20"/>
        </w:rPr>
        <w:t>S.30.03. – Outgoing Reinsurance Program in the next reporting year – Basic (old Re-J2 – Basic)</w:t>
      </w:r>
    </w:p>
    <w:p w:rsidR="00DE165C" w:rsidRPr="00D1472B" w:rsidRDefault="00DE165C" w:rsidP="00DE165C">
      <w:pPr>
        <w:jc w:val="both"/>
        <w:rPr>
          <w:rFonts w:ascii="Times New Roman" w:hAnsi="Times New Roman" w:cs="Times New Roman"/>
          <w:b/>
          <w:sz w:val="20"/>
          <w:szCs w:val="20"/>
        </w:rPr>
      </w:pPr>
      <w:r w:rsidRPr="00D1472B">
        <w:rPr>
          <w:rFonts w:ascii="Times New Roman" w:hAnsi="Times New Roman" w:cs="Times New Roman"/>
          <w:b/>
          <w:sz w:val="20"/>
          <w:szCs w:val="20"/>
        </w:rPr>
        <w:t>General comments</w:t>
      </w:r>
      <w:r w:rsidR="00950CC6" w:rsidRPr="00D1472B">
        <w:rPr>
          <w:rFonts w:ascii="Times New Roman" w:hAnsi="Times New Roman" w:cs="Times New Roman"/>
          <w:b/>
          <w:sz w:val="20"/>
          <w:szCs w:val="20"/>
        </w:rPr>
        <w:t>:</w:t>
      </w:r>
    </w:p>
    <w:p w:rsidR="00950CC6" w:rsidRDefault="00950CC6" w:rsidP="00950CC6">
      <w:pPr>
        <w:jc w:val="both"/>
        <w:rPr>
          <w:rFonts w:ascii="Times New Roman" w:hAnsi="Times New Roman" w:cs="Times New Roman"/>
          <w:sz w:val="20"/>
          <w:szCs w:val="20"/>
        </w:rPr>
      </w:pPr>
      <w:r w:rsidRPr="00503FA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54B07" w:rsidRPr="00244BD1" w:rsidRDefault="00E54B07" w:rsidP="00E54B07">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0C3B51" w:rsidRPr="00D1472B" w:rsidRDefault="000C3B51" w:rsidP="00D1472B">
      <w:pPr>
        <w:jc w:val="both"/>
        <w:rPr>
          <w:rFonts w:ascii="Times New Roman" w:hAnsi="Times New Roman" w:cs="Times New Roman"/>
          <w:sz w:val="20"/>
          <w:szCs w:val="20"/>
        </w:rPr>
      </w:pPr>
      <w:r w:rsidRPr="00D1472B">
        <w:rPr>
          <w:rFonts w:ascii="Times New Roman" w:hAnsi="Times New Roman" w:cs="Times New Roman"/>
          <w:sz w:val="20"/>
          <w:szCs w:val="20"/>
        </w:rPr>
        <w:t xml:space="preserve">This template is applicable to </w:t>
      </w:r>
      <w:r w:rsidR="00DE165C" w:rsidRPr="00D1472B">
        <w:rPr>
          <w:rFonts w:ascii="Times New Roman" w:hAnsi="Times New Roman" w:cs="Times New Roman"/>
          <w:sz w:val="20"/>
          <w:szCs w:val="20"/>
        </w:rPr>
        <w:t xml:space="preserve">insurance and reinsurance </w:t>
      </w:r>
      <w:r w:rsidRPr="00D1472B">
        <w:rPr>
          <w:rFonts w:ascii="Times New Roman" w:hAnsi="Times New Roman" w:cs="Times New Roman"/>
          <w:sz w:val="20"/>
          <w:szCs w:val="20"/>
        </w:rPr>
        <w:t>undertakings with an outgoing reinsurance and/or retrocession program includin</w:t>
      </w:r>
      <w:r w:rsidRPr="00006D1B">
        <w:rPr>
          <w:rFonts w:ascii="Times New Roman" w:hAnsi="Times New Roman" w:cs="Times New Roman"/>
          <w:sz w:val="20"/>
          <w:szCs w:val="20"/>
        </w:rPr>
        <w:t>g any coverage provided by State backed reinsurance pool arrangements</w:t>
      </w:r>
      <w:ins w:id="3" w:author="Author">
        <w:r w:rsidR="00E801B9" w:rsidRPr="00006D1B">
          <w:rPr>
            <w:rFonts w:ascii="Times New Roman" w:hAnsi="Times New Roman" w:cs="Times New Roman"/>
            <w:sz w:val="20"/>
            <w:szCs w:val="20"/>
          </w:rPr>
          <w:t>, excluding facultative covers</w:t>
        </w:r>
      </w:ins>
      <w:r w:rsidRPr="00006D1B">
        <w:rPr>
          <w:rFonts w:ascii="Times New Roman" w:hAnsi="Times New Roman" w:cs="Times New Roman"/>
          <w:sz w:val="20"/>
          <w:szCs w:val="20"/>
        </w:rPr>
        <w:t>.</w:t>
      </w:r>
    </w:p>
    <w:p w:rsidR="00306797" w:rsidRPr="003B24FE" w:rsidDel="00C10CC7" w:rsidRDefault="00306797" w:rsidP="00D1472B">
      <w:pPr>
        <w:jc w:val="both"/>
        <w:rPr>
          <w:del w:id="4" w:author="Author"/>
          <w:rFonts w:ascii="Times New Roman" w:hAnsi="Times New Roman" w:cs="Times New Roman"/>
          <w:sz w:val="20"/>
          <w:szCs w:val="20"/>
        </w:rPr>
      </w:pPr>
      <w:r w:rsidRPr="00D1472B">
        <w:rPr>
          <w:rFonts w:ascii="Times New Roman" w:hAnsi="Times New Roman" w:cs="Times New Roman"/>
          <w:sz w:val="20"/>
          <w:szCs w:val="20"/>
        </w:rPr>
        <w:t xml:space="preserve">This template shall be filled by the </w:t>
      </w:r>
      <w:r w:rsidR="000C3B51" w:rsidRPr="00D1472B">
        <w:rPr>
          <w:rFonts w:ascii="Times New Roman" w:hAnsi="Times New Roman" w:cs="Times New Roman"/>
          <w:sz w:val="20"/>
          <w:szCs w:val="20"/>
        </w:rPr>
        <w:t xml:space="preserve">insurance and reinsurance </w:t>
      </w:r>
      <w:r w:rsidRPr="00D1472B">
        <w:rPr>
          <w:rFonts w:ascii="Times New Roman" w:hAnsi="Times New Roman" w:cs="Times New Roman"/>
          <w:sz w:val="20"/>
          <w:szCs w:val="20"/>
        </w:rPr>
        <w:t>undertaking which is transferring underwriting risk to the reinsurers through a reinsurance treaty whose period of validity includes or overlaps the next reporting year</w:t>
      </w:r>
      <w:ins w:id="5" w:author="Author">
        <w:r w:rsidR="00DE7C1D">
          <w:rPr>
            <w:rFonts w:ascii="Times New Roman" w:hAnsi="Times New Roman" w:cs="Times New Roman"/>
            <w:sz w:val="20"/>
            <w:szCs w:val="20"/>
          </w:rPr>
          <w:t xml:space="preserve"> </w:t>
        </w:r>
        <w:r w:rsidR="00DE7C1D" w:rsidRPr="001353D5">
          <w:rPr>
            <w:rFonts w:ascii="Times New Roman" w:hAnsi="Times New Roman" w:cs="Times New Roman"/>
            <w:sz w:val="20"/>
            <w:szCs w:val="20"/>
          </w:rPr>
          <w:t xml:space="preserve">and are known when filling the </w:t>
        </w:r>
        <w:r w:rsidR="00DE7C1D" w:rsidRPr="003B24FE">
          <w:rPr>
            <w:rFonts w:ascii="Times New Roman" w:hAnsi="Times New Roman" w:cs="Times New Roman"/>
            <w:sz w:val="20"/>
            <w:szCs w:val="20"/>
          </w:rPr>
          <w:t>template</w:t>
        </w:r>
      </w:ins>
      <w:del w:id="6" w:author="Author">
        <w:r w:rsidRPr="003B24FE" w:rsidDel="00C10CC7">
          <w:rPr>
            <w:rFonts w:ascii="Times New Roman" w:hAnsi="Times New Roman" w:cs="Times New Roman"/>
            <w:sz w:val="20"/>
            <w:szCs w:val="20"/>
          </w:rPr>
          <w:delText xml:space="preserve"> (N+1). This means that </w:delText>
        </w:r>
        <w:r w:rsidR="00DE165C" w:rsidRPr="003B24FE" w:rsidDel="00C10CC7">
          <w:rPr>
            <w:rFonts w:ascii="Times New Roman" w:hAnsi="Times New Roman" w:cs="Times New Roman"/>
            <w:sz w:val="20"/>
            <w:szCs w:val="20"/>
          </w:rPr>
          <w:delText xml:space="preserve">for example for the first submission yearly reporting date </w:delText>
        </w:r>
        <w:r w:rsidRPr="003B24FE" w:rsidDel="00C10CC7">
          <w:rPr>
            <w:rFonts w:ascii="Times New Roman" w:hAnsi="Times New Roman" w:cs="Times New Roman"/>
            <w:sz w:val="20"/>
            <w:szCs w:val="20"/>
          </w:rPr>
          <w:delText>the reinsurance program of 201</w:delText>
        </w:r>
        <w:r w:rsidR="000C3B51" w:rsidRPr="003B24FE" w:rsidDel="00C10CC7">
          <w:rPr>
            <w:rFonts w:ascii="Times New Roman" w:hAnsi="Times New Roman" w:cs="Times New Roman"/>
            <w:sz w:val="20"/>
            <w:szCs w:val="20"/>
          </w:rPr>
          <w:delText>7</w:delText>
        </w:r>
        <w:r w:rsidRPr="003B24FE" w:rsidDel="00C10CC7">
          <w:rPr>
            <w:rFonts w:ascii="Times New Roman" w:hAnsi="Times New Roman" w:cs="Times New Roman"/>
            <w:sz w:val="20"/>
            <w:szCs w:val="20"/>
          </w:rPr>
          <w:delText xml:space="preserve"> (the reinsurance treaties which are valid/in force at 1</w:delText>
        </w:r>
        <w:r w:rsidRPr="003B24FE" w:rsidDel="00C10CC7">
          <w:rPr>
            <w:rFonts w:ascii="Times New Roman" w:hAnsi="Times New Roman" w:cs="Times New Roman"/>
            <w:sz w:val="20"/>
            <w:szCs w:val="20"/>
            <w:vertAlign w:val="superscript"/>
          </w:rPr>
          <w:delText>st</w:delText>
        </w:r>
        <w:r w:rsidRPr="003B24FE" w:rsidDel="00C10CC7">
          <w:rPr>
            <w:rFonts w:ascii="Times New Roman" w:hAnsi="Times New Roman" w:cs="Times New Roman"/>
            <w:sz w:val="20"/>
            <w:szCs w:val="20"/>
          </w:rPr>
          <w:delText xml:space="preserve"> January 201</w:delText>
        </w:r>
        <w:r w:rsidR="000C3B51" w:rsidRPr="003B24FE" w:rsidDel="00C10CC7">
          <w:rPr>
            <w:rFonts w:ascii="Times New Roman" w:hAnsi="Times New Roman" w:cs="Times New Roman"/>
            <w:sz w:val="20"/>
            <w:szCs w:val="20"/>
          </w:rPr>
          <w:delText>7</w:delText>
        </w:r>
        <w:r w:rsidRPr="003B24FE" w:rsidDel="00C10CC7">
          <w:rPr>
            <w:rFonts w:ascii="Times New Roman" w:hAnsi="Times New Roman" w:cs="Times New Roman"/>
            <w:sz w:val="20"/>
            <w:szCs w:val="20"/>
          </w:rPr>
          <w:delText>) must be reported in the template of reporting year 201</w:delText>
        </w:r>
        <w:r w:rsidR="000C3B51" w:rsidRPr="003B24FE" w:rsidDel="00C10CC7">
          <w:rPr>
            <w:rFonts w:ascii="Times New Roman" w:hAnsi="Times New Roman" w:cs="Times New Roman"/>
            <w:sz w:val="20"/>
            <w:szCs w:val="20"/>
          </w:rPr>
          <w:delText>6</w:delText>
        </w:r>
      </w:del>
      <w:r w:rsidRPr="003B24FE">
        <w:rPr>
          <w:rFonts w:ascii="Times New Roman" w:hAnsi="Times New Roman" w:cs="Times New Roman"/>
          <w:sz w:val="20"/>
          <w:szCs w:val="20"/>
        </w:rPr>
        <w:t>.</w:t>
      </w:r>
      <w:ins w:id="7" w:author="Author">
        <w:r w:rsidR="00FC79CE" w:rsidRPr="003B24FE">
          <w:rPr>
            <w:rFonts w:ascii="Times New Roman" w:hAnsi="Times New Roman" w:cs="Times New Roman"/>
            <w:sz w:val="20"/>
            <w:szCs w:val="20"/>
          </w:rPr>
          <w:t xml:space="preserve"> If reinsurance strategy changes materially after that date or if the renovation of the reinsurance contracts are performed later than the reporting date and before next 1 January, the information on this template shall be re-submitted when adequate.</w:t>
        </w:r>
      </w:ins>
    </w:p>
    <w:p w:rsidR="00306797" w:rsidRPr="00D1472B" w:rsidRDefault="00306797" w:rsidP="00D1472B">
      <w:pPr>
        <w:jc w:val="both"/>
        <w:rPr>
          <w:rFonts w:ascii="Times New Roman" w:hAnsi="Times New Roman" w:cs="Times New Roman"/>
          <w:sz w:val="20"/>
          <w:szCs w:val="20"/>
        </w:rPr>
      </w:pPr>
      <w:del w:id="8" w:author="Author">
        <w:r w:rsidRPr="003B24FE" w:rsidDel="00C10CC7">
          <w:rPr>
            <w:rFonts w:ascii="Times New Roman" w:hAnsi="Times New Roman" w:cs="Times New Roman"/>
            <w:sz w:val="20"/>
            <w:szCs w:val="20"/>
          </w:rPr>
          <w:delText>The template is describing treaties in force as of starting date of the next reporting year.</w:delText>
        </w:r>
        <w:r w:rsidRPr="00D1472B" w:rsidDel="00C10CC7">
          <w:rPr>
            <w:rFonts w:ascii="Times New Roman" w:hAnsi="Times New Roman" w:cs="Times New Roman"/>
            <w:sz w:val="20"/>
            <w:szCs w:val="20"/>
          </w:rPr>
          <w:delText xml:space="preserve"> </w:delText>
        </w:r>
      </w:del>
    </w:p>
    <w:tbl>
      <w:tblPr>
        <w:tblStyle w:val="TableGrid"/>
        <w:tblW w:w="0" w:type="auto"/>
        <w:tblLook w:val="04A0" w:firstRow="1" w:lastRow="0" w:firstColumn="1" w:lastColumn="0" w:noHBand="0" w:noVBand="1"/>
      </w:tblPr>
      <w:tblGrid>
        <w:gridCol w:w="1019"/>
        <w:gridCol w:w="1716"/>
        <w:gridCol w:w="6507"/>
      </w:tblGrid>
      <w:tr w:rsidR="00E54B07" w:rsidRPr="00C71089" w:rsidTr="00D1472B">
        <w:trPr>
          <w:trHeight w:val="417"/>
        </w:trPr>
        <w:tc>
          <w:tcPr>
            <w:tcW w:w="1019" w:type="dxa"/>
          </w:tcPr>
          <w:p w:rsidR="00E54B07" w:rsidRPr="00C71089" w:rsidRDefault="00E54B07" w:rsidP="00D1472B">
            <w:pPr>
              <w:jc w:val="center"/>
              <w:rPr>
                <w:rFonts w:ascii="Times New Roman" w:hAnsi="Times New Roman" w:cs="Times New Roman"/>
                <w:sz w:val="20"/>
                <w:szCs w:val="20"/>
              </w:rPr>
            </w:pPr>
          </w:p>
        </w:tc>
        <w:tc>
          <w:tcPr>
            <w:tcW w:w="1716" w:type="dxa"/>
          </w:tcPr>
          <w:p w:rsidR="00E54B07" w:rsidRPr="00C71089" w:rsidRDefault="00E54B07" w:rsidP="00D1472B">
            <w:pPr>
              <w:jc w:val="center"/>
              <w:rPr>
                <w:rFonts w:ascii="Times New Roman" w:hAnsi="Times New Roman" w:cs="Times New Roman"/>
                <w:sz w:val="20"/>
                <w:szCs w:val="20"/>
              </w:rPr>
            </w:pPr>
            <w:r w:rsidRPr="00244BD1">
              <w:rPr>
                <w:rFonts w:ascii="Times New Roman" w:hAnsi="Times New Roman" w:cs="Times New Roman"/>
                <w:b/>
                <w:bCs/>
                <w:sz w:val="20"/>
                <w:szCs w:val="20"/>
              </w:rPr>
              <w:t>ITEM</w:t>
            </w:r>
          </w:p>
        </w:tc>
        <w:tc>
          <w:tcPr>
            <w:tcW w:w="6507" w:type="dxa"/>
          </w:tcPr>
          <w:p w:rsidR="00E54B07" w:rsidRPr="00C71089" w:rsidRDefault="00E54B07" w:rsidP="00D1472B">
            <w:pPr>
              <w:jc w:val="center"/>
              <w:rPr>
                <w:rFonts w:ascii="Times New Roman" w:hAnsi="Times New Roman" w:cs="Times New Roman"/>
                <w:sz w:val="20"/>
                <w:szCs w:val="20"/>
              </w:rPr>
            </w:pPr>
            <w:r w:rsidRPr="00244BD1">
              <w:rPr>
                <w:rFonts w:ascii="Times New Roman" w:hAnsi="Times New Roman" w:cs="Times New Roman"/>
                <w:b/>
                <w:bCs/>
                <w:sz w:val="20"/>
                <w:szCs w:val="20"/>
              </w:rPr>
              <w:t>INSTRUCTIONS</w:t>
            </w:r>
          </w:p>
        </w:tc>
      </w:tr>
      <w:tr w:rsidR="00E01C2E" w:rsidRPr="00C71089" w:rsidTr="00D1472B">
        <w:trPr>
          <w:trHeight w:val="615"/>
        </w:trPr>
        <w:tc>
          <w:tcPr>
            <w:tcW w:w="1019" w:type="dxa"/>
            <w:hideMark/>
          </w:tcPr>
          <w:p w:rsidR="00950CC6" w:rsidRPr="00D1472B" w:rsidRDefault="00306797" w:rsidP="001776B2">
            <w:pPr>
              <w:rPr>
                <w:rFonts w:ascii="Times New Roman" w:hAnsi="Times New Roman" w:cs="Times New Roman"/>
                <w:sz w:val="20"/>
                <w:szCs w:val="20"/>
              </w:rPr>
            </w:pPr>
            <w:r w:rsidRPr="00D1472B">
              <w:rPr>
                <w:rFonts w:ascii="Times New Roman" w:hAnsi="Times New Roman" w:cs="Times New Roman"/>
                <w:sz w:val="20"/>
                <w:szCs w:val="20"/>
              </w:rPr>
              <w:t>C</w:t>
            </w:r>
            <w:r w:rsidR="001776B2" w:rsidRPr="00D1472B">
              <w:rPr>
                <w:rFonts w:ascii="Times New Roman" w:hAnsi="Times New Roman" w:cs="Times New Roman"/>
                <w:sz w:val="20"/>
                <w:szCs w:val="20"/>
              </w:rPr>
              <w:t>0010</w:t>
            </w:r>
          </w:p>
          <w:p w:rsidR="00E01C2E" w:rsidRPr="00D1472B" w:rsidRDefault="00950CC6" w:rsidP="001776B2">
            <w:pPr>
              <w:rPr>
                <w:rFonts w:ascii="Times New Roman" w:hAnsi="Times New Roman" w:cs="Times New Roman"/>
                <w:sz w:val="20"/>
                <w:szCs w:val="20"/>
              </w:rPr>
            </w:pPr>
            <w:r w:rsidRPr="00D1472B">
              <w:rPr>
                <w:rFonts w:ascii="Times New Roman" w:hAnsi="Times New Roman" w:cs="Times New Roman"/>
                <w:sz w:val="20"/>
                <w:szCs w:val="20"/>
              </w:rPr>
              <w:t>(</w:t>
            </w:r>
            <w:r w:rsidR="00E01C2E" w:rsidRPr="00D1472B">
              <w:rPr>
                <w:rFonts w:ascii="Times New Roman" w:hAnsi="Times New Roman" w:cs="Times New Roman"/>
                <w:sz w:val="20"/>
                <w:szCs w:val="20"/>
              </w:rPr>
              <w:t>A1</w:t>
            </w:r>
            <w:r w:rsidRPr="00D1472B">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Reinsurance program code</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Unique code (undertaking specific) covering all the individual reinsurance placements and/or treaties which belong to the same reinsurance program. </w:t>
            </w:r>
          </w:p>
        </w:tc>
      </w:tr>
      <w:tr w:rsidR="00E01C2E" w:rsidRPr="00C71089" w:rsidTr="00D1472B">
        <w:trPr>
          <w:trHeight w:val="630"/>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0020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B1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Treaty identification code</w:t>
            </w:r>
          </w:p>
        </w:tc>
        <w:tc>
          <w:tcPr>
            <w:tcW w:w="6507" w:type="dxa"/>
            <w:hideMark/>
          </w:tcPr>
          <w:p w:rsidR="00E01C2E" w:rsidRDefault="00E01C2E">
            <w:pPr>
              <w:rPr>
                <w:rFonts w:ascii="Times New Roman" w:hAnsi="Times New Roman" w:cs="Times New Roman"/>
                <w:sz w:val="20"/>
                <w:szCs w:val="20"/>
              </w:rPr>
            </w:pPr>
            <w:r w:rsidRPr="00D1472B">
              <w:rPr>
                <w:rFonts w:ascii="Times New Roman" w:hAnsi="Times New Roman" w:cs="Times New Roman"/>
                <w:sz w:val="20"/>
                <w:szCs w:val="20"/>
              </w:rPr>
              <w:t>Treaty identification code that identifies the treaty exclusively and must be maintained in subsequent reports, usually the original treaty number registered in the company’s books.</w:t>
            </w:r>
          </w:p>
          <w:p w:rsidR="00313095" w:rsidRPr="00D1472B" w:rsidRDefault="00313095">
            <w:pPr>
              <w:rPr>
                <w:rFonts w:ascii="Times New Roman" w:hAnsi="Times New Roman" w:cs="Times New Roman"/>
                <w:sz w:val="20"/>
                <w:szCs w:val="20"/>
              </w:rPr>
            </w:pPr>
          </w:p>
        </w:tc>
      </w:tr>
      <w:tr w:rsidR="00306797" w:rsidRPr="00C71089" w:rsidTr="00D1472B">
        <w:trPr>
          <w:trHeight w:val="2639"/>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C0030</w:t>
            </w:r>
          </w:p>
          <w:p w:rsidR="00306797"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306797" w:rsidRPr="00D1472B">
              <w:rPr>
                <w:rFonts w:ascii="Times New Roman" w:hAnsi="Times New Roman" w:cs="Times New Roman"/>
                <w:sz w:val="20"/>
                <w:szCs w:val="20"/>
              </w:rPr>
              <w:t>C1</w:t>
            </w:r>
            <w:r>
              <w:rPr>
                <w:rFonts w:ascii="Times New Roman" w:hAnsi="Times New Roman" w:cs="Times New Roman"/>
                <w:sz w:val="20"/>
                <w:szCs w:val="20"/>
              </w:rPr>
              <w:t>)</w:t>
            </w:r>
          </w:p>
        </w:tc>
        <w:tc>
          <w:tcPr>
            <w:tcW w:w="1716" w:type="dxa"/>
            <w:hideMark/>
          </w:tcPr>
          <w:p w:rsidR="00306797" w:rsidRPr="00D1472B" w:rsidRDefault="00306797">
            <w:pPr>
              <w:rPr>
                <w:rFonts w:ascii="Times New Roman" w:hAnsi="Times New Roman" w:cs="Times New Roman"/>
                <w:sz w:val="20"/>
                <w:szCs w:val="20"/>
              </w:rPr>
            </w:pPr>
            <w:r w:rsidRPr="00D1472B">
              <w:rPr>
                <w:rFonts w:ascii="Times New Roman" w:hAnsi="Times New Roman" w:cs="Times New Roman"/>
                <w:sz w:val="20"/>
                <w:szCs w:val="20"/>
              </w:rPr>
              <w:t>Progressive section number in treaty</w:t>
            </w:r>
          </w:p>
        </w:tc>
        <w:tc>
          <w:tcPr>
            <w:tcW w:w="6507" w:type="dxa"/>
            <w:hideMark/>
          </w:tcPr>
          <w:p w:rsidR="00306797" w:rsidRPr="00D1472B" w:rsidRDefault="00306797">
            <w:pPr>
              <w:rPr>
                <w:rFonts w:ascii="Times New Roman" w:hAnsi="Times New Roman" w:cs="Times New Roman"/>
                <w:sz w:val="20"/>
                <w:szCs w:val="20"/>
              </w:rPr>
            </w:pPr>
            <w:r w:rsidRPr="00D1472B">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LOB or covers different lines of activity with different limits. Treaties with different conditions are </w:t>
            </w:r>
            <w:r w:rsidR="00A4008C" w:rsidRPr="00D1472B">
              <w:rPr>
                <w:rFonts w:ascii="Times New Roman" w:hAnsi="Times New Roman" w:cs="Times New Roman"/>
                <w:sz w:val="20"/>
                <w:szCs w:val="20"/>
              </w:rPr>
              <w:t xml:space="preserve">considered </w:t>
            </w:r>
            <w:r w:rsidRPr="00D1472B">
              <w:rPr>
                <w:rFonts w:ascii="Times New Roman" w:hAnsi="Times New Roman" w:cs="Times New Roman"/>
                <w:sz w:val="20"/>
                <w:szCs w:val="20"/>
              </w:rPr>
              <w:t>different treaties</w:t>
            </w:r>
            <w:r w:rsidR="00A4008C" w:rsidRPr="00D1472B">
              <w:rPr>
                <w:rFonts w:ascii="Times New Roman" w:hAnsi="Times New Roman" w:cs="Times New Roman"/>
                <w:sz w:val="20"/>
                <w:szCs w:val="20"/>
              </w:rPr>
              <w:t xml:space="preserve"> for the submission of information</w:t>
            </w:r>
            <w:r w:rsidR="00AF36C3" w:rsidRPr="00D1472B">
              <w:rPr>
                <w:rFonts w:ascii="Times New Roman" w:hAnsi="Times New Roman" w:cs="Times New Roman"/>
                <w:sz w:val="20"/>
                <w:szCs w:val="20"/>
              </w:rPr>
              <w:t xml:space="preserve"> and </w:t>
            </w:r>
            <w:r w:rsidR="0083399E">
              <w:rPr>
                <w:rFonts w:ascii="Times New Roman" w:hAnsi="Times New Roman" w:cs="Times New Roman"/>
                <w:sz w:val="20"/>
                <w:szCs w:val="20"/>
              </w:rPr>
              <w:t>shall</w:t>
            </w:r>
            <w:r w:rsidR="00AF36C3" w:rsidRPr="00D1472B">
              <w:rPr>
                <w:rFonts w:ascii="Times New Roman" w:hAnsi="Times New Roman" w:cs="Times New Roman"/>
                <w:sz w:val="20"/>
                <w:szCs w:val="20"/>
              </w:rPr>
              <w:t xml:space="preserve"> be reported in different sections</w:t>
            </w:r>
            <w:r w:rsidR="00A4008C" w:rsidRPr="00D1472B">
              <w:rPr>
                <w:rFonts w:ascii="Times New Roman" w:hAnsi="Times New Roman" w:cs="Times New Roman"/>
                <w:sz w:val="20"/>
                <w:szCs w:val="20"/>
              </w:rPr>
              <w:t>.</w:t>
            </w:r>
            <w:r w:rsidRPr="00D1472B">
              <w:rPr>
                <w:rFonts w:ascii="Times New Roman" w:hAnsi="Times New Roman" w:cs="Times New Roman"/>
                <w:sz w:val="20"/>
                <w:szCs w:val="20"/>
              </w:rPr>
              <w:t xml:space="preserve"> </w:t>
            </w:r>
            <w:r w:rsidR="00A4008C" w:rsidRPr="00D1472B">
              <w:rPr>
                <w:rFonts w:ascii="Times New Roman" w:hAnsi="Times New Roman" w:cs="Times New Roman"/>
                <w:sz w:val="20"/>
                <w:szCs w:val="20"/>
              </w:rPr>
              <w:t>For d</w:t>
            </w:r>
            <w:r w:rsidRPr="00D1472B">
              <w:rPr>
                <w:rFonts w:ascii="Times New Roman" w:hAnsi="Times New Roman" w:cs="Times New Roman"/>
                <w:sz w:val="20"/>
                <w:szCs w:val="20"/>
              </w:rPr>
              <w:t>ifferent LOBs covered under the same treaty</w:t>
            </w:r>
            <w:r w:rsidR="00A4008C" w:rsidRPr="00D1472B">
              <w:rPr>
                <w:rFonts w:ascii="Times New Roman" w:hAnsi="Times New Roman" w:cs="Times New Roman"/>
                <w:sz w:val="20"/>
                <w:szCs w:val="20"/>
              </w:rPr>
              <w:t xml:space="preserve">, the </w:t>
            </w:r>
            <w:r w:rsidRPr="00D1472B">
              <w:rPr>
                <w:rFonts w:ascii="Times New Roman" w:hAnsi="Times New Roman" w:cs="Times New Roman"/>
                <w:sz w:val="20"/>
                <w:szCs w:val="20"/>
              </w:rPr>
              <w:t>conditions referring to each LOB will be detailed separately under each section number</w:t>
            </w:r>
            <w:r w:rsidR="00A4008C" w:rsidRPr="00D1472B">
              <w:rPr>
                <w:rFonts w:ascii="Times New Roman" w:hAnsi="Times New Roman" w:cs="Times New Roman"/>
                <w:sz w:val="20"/>
                <w:szCs w:val="20"/>
              </w:rPr>
              <w:t xml:space="preserve">. </w:t>
            </w:r>
            <w:r w:rsidR="00627D0D" w:rsidRPr="00D1472B">
              <w:rPr>
                <w:rFonts w:ascii="Times New Roman" w:hAnsi="Times New Roman" w:cs="Times New Roman"/>
                <w:sz w:val="20"/>
                <w:szCs w:val="20"/>
              </w:rPr>
              <w:t>Treaties</w:t>
            </w:r>
            <w:r w:rsidRPr="00D1472B">
              <w:rPr>
                <w:rFonts w:ascii="Times New Roman" w:hAnsi="Times New Roman" w:cs="Times New Roman"/>
                <w:sz w:val="20"/>
                <w:szCs w:val="20"/>
              </w:rPr>
              <w:t xml:space="preserve"> covering different type of reinsurance (e.g. one section on a Quota Share basis and another one on XL) in </w:t>
            </w:r>
            <w:r w:rsidR="00A4008C" w:rsidRPr="00D1472B">
              <w:rPr>
                <w:rFonts w:ascii="Times New Roman" w:hAnsi="Times New Roman" w:cs="Times New Roman"/>
                <w:sz w:val="20"/>
                <w:szCs w:val="20"/>
              </w:rPr>
              <w:t xml:space="preserve">the same </w:t>
            </w:r>
            <w:r w:rsidRPr="00D1472B">
              <w:rPr>
                <w:rFonts w:ascii="Times New Roman" w:hAnsi="Times New Roman" w:cs="Times New Roman"/>
                <w:sz w:val="20"/>
                <w:szCs w:val="20"/>
              </w:rPr>
              <w:t>treat</w:t>
            </w:r>
            <w:r w:rsidR="00A4008C" w:rsidRPr="00D1472B">
              <w:rPr>
                <w:rFonts w:ascii="Times New Roman" w:hAnsi="Times New Roman" w:cs="Times New Roman"/>
                <w:sz w:val="20"/>
                <w:szCs w:val="20"/>
              </w:rPr>
              <w:t xml:space="preserve">y </w:t>
            </w:r>
            <w:r w:rsidR="0083399E">
              <w:rPr>
                <w:rFonts w:ascii="Times New Roman" w:hAnsi="Times New Roman" w:cs="Times New Roman"/>
                <w:sz w:val="20"/>
                <w:szCs w:val="20"/>
              </w:rPr>
              <w:t>shall</w:t>
            </w:r>
            <w:r w:rsidR="00A4008C" w:rsidRPr="00D1472B">
              <w:rPr>
                <w:rFonts w:ascii="Times New Roman" w:hAnsi="Times New Roman" w:cs="Times New Roman"/>
                <w:sz w:val="20"/>
                <w:szCs w:val="20"/>
              </w:rPr>
              <w:t xml:space="preserve"> be reported in different sections. </w:t>
            </w:r>
            <w:r w:rsidR="00627D0D" w:rsidRPr="00D1472B">
              <w:rPr>
                <w:rFonts w:ascii="Times New Roman" w:hAnsi="Times New Roman" w:cs="Times New Roman"/>
                <w:sz w:val="20"/>
                <w:szCs w:val="20"/>
              </w:rPr>
              <w:t>Treaties</w:t>
            </w:r>
            <w:r w:rsidRPr="00D1472B">
              <w:rPr>
                <w:rFonts w:ascii="Times New Roman" w:hAnsi="Times New Roman" w:cs="Times New Roman"/>
                <w:sz w:val="20"/>
                <w:szCs w:val="20"/>
              </w:rPr>
              <w:t xml:space="preserve"> covering different layers of the same program </w:t>
            </w:r>
            <w:r w:rsidR="0083399E">
              <w:rPr>
                <w:rFonts w:ascii="Times New Roman" w:hAnsi="Times New Roman" w:cs="Times New Roman"/>
                <w:sz w:val="20"/>
                <w:szCs w:val="20"/>
              </w:rPr>
              <w:t>shall</w:t>
            </w:r>
            <w:r w:rsidR="00A4008C" w:rsidRPr="00D1472B">
              <w:rPr>
                <w:rFonts w:ascii="Times New Roman" w:hAnsi="Times New Roman" w:cs="Times New Roman"/>
                <w:sz w:val="20"/>
                <w:szCs w:val="20"/>
              </w:rPr>
              <w:t xml:space="preserve"> be reported in different sections</w:t>
            </w:r>
            <w:r w:rsidRPr="00D1472B">
              <w:rPr>
                <w:rFonts w:ascii="Times New Roman" w:hAnsi="Times New Roman" w:cs="Times New Roman"/>
                <w:sz w:val="20"/>
                <w:szCs w:val="20"/>
              </w:rPr>
              <w:t>.</w:t>
            </w:r>
          </w:p>
        </w:tc>
      </w:tr>
      <w:tr w:rsidR="00E01C2E" w:rsidRPr="00C71089" w:rsidTr="00D1472B">
        <w:trPr>
          <w:trHeight w:val="930"/>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0040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D1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Progressive number of surplus/layer in program</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progressive surplus/layer number, when the treaty is part of a wider program.</w:t>
            </w:r>
          </w:p>
        </w:tc>
      </w:tr>
      <w:tr w:rsidR="00E01C2E" w:rsidRPr="00C71089" w:rsidTr="00D1472B">
        <w:trPr>
          <w:trHeight w:val="915"/>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0050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E1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Quantity of surplus/layers in program</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total number of surpluses or layers in the same program which includes the treaty which is being reported.</w:t>
            </w:r>
          </w:p>
        </w:tc>
      </w:tr>
      <w:tr w:rsidR="00E01C2E" w:rsidRPr="00C71089" w:rsidTr="00D1472B">
        <w:trPr>
          <w:trHeight w:val="1250"/>
        </w:trPr>
        <w:tc>
          <w:tcPr>
            <w:tcW w:w="1019" w:type="dxa"/>
            <w:hideMark/>
          </w:tcPr>
          <w:p w:rsidR="00934BD3" w:rsidRDefault="00306797">
            <w:pPr>
              <w:rPr>
                <w:rFonts w:ascii="Times New Roman" w:hAnsi="Times New Roman" w:cs="Times New Roman"/>
                <w:sz w:val="20"/>
                <w:szCs w:val="20"/>
              </w:rPr>
            </w:pPr>
            <w:r w:rsidRPr="00D1472B">
              <w:rPr>
                <w:rFonts w:ascii="Times New Roman" w:hAnsi="Times New Roman" w:cs="Times New Roman"/>
                <w:sz w:val="20"/>
                <w:szCs w:val="20"/>
              </w:rPr>
              <w:lastRenderedPageBreak/>
              <w:t>C</w:t>
            </w:r>
            <w:r w:rsidR="00F302DF" w:rsidRPr="00D1472B">
              <w:rPr>
                <w:rFonts w:ascii="Times New Roman" w:hAnsi="Times New Roman" w:cs="Times New Roman"/>
                <w:sz w:val="20"/>
                <w:szCs w:val="20"/>
              </w:rPr>
              <w:t>0060</w:t>
            </w:r>
          </w:p>
          <w:p w:rsidR="00E01C2E" w:rsidRPr="00D1472B" w:rsidRDefault="00934BD3">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F1</w:t>
            </w:r>
            <w:r>
              <w:rPr>
                <w:rFonts w:ascii="Times New Roman" w:hAnsi="Times New Roman" w:cs="Times New Roman"/>
                <w:sz w:val="20"/>
                <w:szCs w:val="20"/>
              </w:rPr>
              <w:t>)</w:t>
            </w:r>
          </w:p>
        </w:tc>
        <w:tc>
          <w:tcPr>
            <w:tcW w:w="1716" w:type="dxa"/>
            <w:hideMark/>
          </w:tcPr>
          <w:p w:rsidR="00E01C2E" w:rsidRPr="00D1472B" w:rsidRDefault="00E01C2E" w:rsidP="00F302DF">
            <w:pPr>
              <w:rPr>
                <w:rFonts w:ascii="Times New Roman" w:hAnsi="Times New Roman" w:cs="Times New Roman"/>
                <w:sz w:val="20"/>
                <w:szCs w:val="20"/>
              </w:rPr>
            </w:pPr>
            <w:r w:rsidRPr="00D1472B">
              <w:rPr>
                <w:rFonts w:ascii="Times New Roman" w:hAnsi="Times New Roman" w:cs="Times New Roman"/>
                <w:sz w:val="20"/>
                <w:szCs w:val="20"/>
              </w:rPr>
              <w:t>Finite reinsurance or similar arrangements</w:t>
            </w:r>
          </w:p>
        </w:tc>
        <w:tc>
          <w:tcPr>
            <w:tcW w:w="6507" w:type="dxa"/>
            <w:noWrap/>
            <w:hideMark/>
          </w:tcPr>
          <w:p w:rsidR="00306797" w:rsidRPr="00D1472B" w:rsidRDefault="00306797" w:rsidP="00306797">
            <w:pPr>
              <w:rPr>
                <w:rFonts w:ascii="Times New Roman" w:hAnsi="Times New Roman" w:cs="Times New Roman"/>
                <w:sz w:val="20"/>
                <w:szCs w:val="20"/>
              </w:rPr>
            </w:pPr>
            <w:r w:rsidRPr="00D1472B">
              <w:rPr>
                <w:rFonts w:ascii="Times New Roman" w:hAnsi="Times New Roman" w:cs="Times New Roman"/>
                <w:sz w:val="20"/>
                <w:szCs w:val="20"/>
              </w:rPr>
              <w:t>Identification of the reinsurance contract. The following close</w:t>
            </w:r>
            <w:r w:rsidR="00B92108">
              <w:rPr>
                <w:rFonts w:ascii="Times New Roman" w:hAnsi="Times New Roman" w:cs="Times New Roman"/>
                <w:sz w:val="20"/>
                <w:szCs w:val="20"/>
              </w:rPr>
              <w:t>d</w:t>
            </w:r>
            <w:r w:rsidRPr="00D1472B">
              <w:rPr>
                <w:rFonts w:ascii="Times New Roman" w:hAnsi="Times New Roman" w:cs="Times New Roman"/>
                <w:sz w:val="20"/>
                <w:szCs w:val="20"/>
              </w:rPr>
              <w:t xml:space="preserve"> list should be used: </w:t>
            </w:r>
          </w:p>
          <w:p w:rsidR="00DC41BC" w:rsidRDefault="00DC41BC" w:rsidP="00D1472B">
            <w:pPr>
              <w:rPr>
                <w:rFonts w:ascii="Times New Roman" w:hAnsi="Times New Roman" w:cs="Times New Roman"/>
                <w:sz w:val="20"/>
                <w:szCs w:val="20"/>
              </w:rPr>
            </w:pPr>
            <w:r w:rsidRPr="00D1472B">
              <w:rPr>
                <w:rFonts w:ascii="Times New Roman" w:hAnsi="Times New Roman" w:cs="Times New Roman"/>
                <w:sz w:val="20"/>
                <w:szCs w:val="20"/>
              </w:rPr>
              <w:t>1 - Non-traditional or Finite RE</w:t>
            </w:r>
          </w:p>
          <w:p w:rsidR="00E72A76" w:rsidRPr="00D1472B" w:rsidRDefault="00BA364E" w:rsidP="00D1472B">
            <w:pPr>
              <w:rPr>
                <w:rFonts w:ascii="Times New Roman" w:hAnsi="Times New Roman" w:cs="Times New Roman"/>
                <w:sz w:val="20"/>
                <w:szCs w:val="20"/>
              </w:rPr>
            </w:pPr>
            <w:r w:rsidRPr="00D1472B">
              <w:rPr>
                <w:rFonts w:ascii="Times New Roman" w:hAnsi="Times New Roman" w:cs="Times New Roman"/>
                <w:sz w:val="20"/>
                <w:szCs w:val="20"/>
              </w:rPr>
              <w:t>(if</w:t>
            </w:r>
            <w:r w:rsidR="00306797" w:rsidRPr="00D1472B">
              <w:rPr>
                <w:rFonts w:ascii="Times New Roman" w:hAnsi="Times New Roman" w:cs="Times New Roman"/>
                <w:sz w:val="20"/>
                <w:szCs w:val="20"/>
              </w:rPr>
              <w:t xml:space="preserve"> </w:t>
            </w:r>
            <w:r w:rsidRPr="00D1472B">
              <w:rPr>
                <w:rFonts w:ascii="Times New Roman" w:hAnsi="Times New Roman" w:cs="Times New Roman"/>
                <w:sz w:val="20"/>
                <w:szCs w:val="20"/>
              </w:rPr>
              <w:t>a</w:t>
            </w:r>
            <w:r w:rsidR="00E72A76" w:rsidRPr="00D1472B">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D1472B">
              <w:rPr>
                <w:rFonts w:ascii="Times New Roman" w:hAnsi="Times New Roman" w:cs="Times New Roman"/>
                <w:sz w:val="20"/>
                <w:szCs w:val="20"/>
              </w:rPr>
              <w:t>)</w:t>
            </w:r>
          </w:p>
          <w:p w:rsidR="00E2316C" w:rsidRPr="00D1472B" w:rsidRDefault="00DC41BC" w:rsidP="00D1472B">
            <w:pPr>
              <w:rPr>
                <w:rFonts w:ascii="Times New Roman" w:hAnsi="Times New Roman" w:cs="Times New Roman"/>
                <w:sz w:val="20"/>
                <w:szCs w:val="20"/>
              </w:rPr>
            </w:pPr>
            <w:r w:rsidRPr="00DC41BC">
              <w:rPr>
                <w:rFonts w:ascii="Times New Roman" w:hAnsi="Times New Roman" w:cs="Times New Roman"/>
                <w:sz w:val="20"/>
                <w:szCs w:val="20"/>
              </w:rPr>
              <w:t xml:space="preserve">2 - Other than non-traditional or Finite RE </w:t>
            </w:r>
          </w:p>
          <w:p w:rsidR="00DC41BC" w:rsidRDefault="00DC41BC" w:rsidP="00D1472B">
            <w:pPr>
              <w:rPr>
                <w:rFonts w:ascii="Times New Roman" w:hAnsi="Times New Roman" w:cs="Times New Roman"/>
                <w:sz w:val="20"/>
                <w:szCs w:val="20"/>
              </w:rPr>
            </w:pPr>
          </w:p>
          <w:p w:rsidR="00A2535F" w:rsidRPr="00D1472B" w:rsidRDefault="00A2535F" w:rsidP="00D1472B">
            <w:pPr>
              <w:rPr>
                <w:rFonts w:ascii="Times New Roman" w:hAnsi="Times New Roman" w:cs="Times New Roman"/>
                <w:sz w:val="20"/>
                <w:szCs w:val="20"/>
              </w:rPr>
            </w:pPr>
            <w:r w:rsidRPr="00D1472B">
              <w:rPr>
                <w:rFonts w:ascii="Times New Roman" w:hAnsi="Times New Roman" w:cs="Times New Roman"/>
                <w:sz w:val="20"/>
                <w:szCs w:val="20"/>
              </w:rPr>
              <w:t xml:space="preserve">In case of Finite reinsurance or a similar arrangement only the items which are feasible must be filled. </w:t>
            </w:r>
          </w:p>
        </w:tc>
      </w:tr>
      <w:tr w:rsidR="00E01C2E" w:rsidRPr="00C71089" w:rsidTr="00D1472B">
        <w:trPr>
          <w:trHeight w:val="330"/>
        </w:trPr>
        <w:tc>
          <w:tcPr>
            <w:tcW w:w="1019" w:type="dxa"/>
            <w:hideMark/>
          </w:tcPr>
          <w:p w:rsidR="00934BD3" w:rsidRDefault="00665646"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0070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G1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Line of business</w:t>
            </w:r>
          </w:p>
        </w:tc>
        <w:tc>
          <w:tcPr>
            <w:tcW w:w="6507" w:type="dxa"/>
            <w:hideMark/>
          </w:tcPr>
          <w:p w:rsidR="00AF3239" w:rsidRPr="00D1472B" w:rsidRDefault="00AF3239" w:rsidP="00AF3239">
            <w:pPr>
              <w:rPr>
                <w:rFonts w:ascii="Times New Roman" w:hAnsi="Times New Roman" w:cs="Times New Roman"/>
                <w:sz w:val="20"/>
                <w:szCs w:val="20"/>
              </w:rPr>
            </w:pPr>
            <w:bookmarkStart w:id="9" w:name="OLE_LINK33"/>
            <w:r w:rsidRPr="00D1472B">
              <w:rPr>
                <w:rFonts w:ascii="Times New Roman" w:hAnsi="Times New Roman" w:cs="Times New Roman"/>
                <w:sz w:val="20"/>
                <w:szCs w:val="20"/>
              </w:rPr>
              <w:t>Identification of the line of business reported. The following close</w:t>
            </w:r>
            <w:r w:rsidR="00B92108">
              <w:rPr>
                <w:rFonts w:ascii="Times New Roman" w:hAnsi="Times New Roman" w:cs="Times New Roman"/>
                <w:sz w:val="20"/>
                <w:szCs w:val="20"/>
              </w:rPr>
              <w:t>d</w:t>
            </w:r>
            <w:r w:rsidRPr="00D1472B">
              <w:rPr>
                <w:rFonts w:ascii="Times New Roman" w:hAnsi="Times New Roman" w:cs="Times New Roman"/>
                <w:sz w:val="20"/>
                <w:szCs w:val="20"/>
              </w:rPr>
              <w:t xml:space="preserve"> list shall be used:</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Medical expense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2</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Income protection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Workers' compensation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4</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Motor vehicle liability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5</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Other motor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6</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Marine, aviation and transport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7</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Fire and other damage to property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8</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General liability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9</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Credit and </w:t>
            </w:r>
            <w:proofErr w:type="spellStart"/>
            <w:r w:rsidRPr="00D1472B">
              <w:rPr>
                <w:rFonts w:ascii="Times New Roman" w:hAnsi="Times New Roman" w:cs="Times New Roman"/>
                <w:sz w:val="20"/>
                <w:szCs w:val="20"/>
              </w:rPr>
              <w:t>suretyship</w:t>
            </w:r>
            <w:proofErr w:type="spellEnd"/>
            <w:r w:rsidRPr="00D1472B">
              <w:rPr>
                <w:rFonts w:ascii="Times New Roman" w:hAnsi="Times New Roman" w:cs="Times New Roman"/>
                <w:sz w:val="20"/>
                <w:szCs w:val="20"/>
              </w:rPr>
              <w:t xml:space="preserve">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10</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Legal expenses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11</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Assistance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12</w:t>
            </w:r>
            <w:r w:rsidR="00B92108">
              <w:rPr>
                <w:rFonts w:ascii="Times New Roman" w:hAnsi="Times New Roman" w:cs="Times New Roman"/>
                <w:sz w:val="20"/>
                <w:szCs w:val="20"/>
              </w:rPr>
              <w:t xml:space="preserve"> - </w:t>
            </w:r>
            <w:r w:rsidRPr="00D1472B">
              <w:rPr>
                <w:rFonts w:ascii="Times New Roman" w:hAnsi="Times New Roman" w:cs="Times New Roman"/>
                <w:sz w:val="20"/>
                <w:szCs w:val="20"/>
              </w:rPr>
              <w:t>Miscellaneous financial loss</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13</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Proportional medical expense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14</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Proportional income protection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workers' compensation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motor vehicle liability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other motor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18</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marine, aviation and transport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19</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fire and other damage to property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20</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general liability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21</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Proportional credit and </w:t>
            </w:r>
            <w:proofErr w:type="spellStart"/>
            <w:r w:rsidRPr="00D1472B">
              <w:rPr>
                <w:rFonts w:ascii="Times New Roman" w:hAnsi="Times New Roman" w:cs="Times New Roman"/>
                <w:sz w:val="20"/>
                <w:szCs w:val="20"/>
              </w:rPr>
              <w:t>suretyship</w:t>
            </w:r>
            <w:proofErr w:type="spellEnd"/>
            <w:r w:rsidRPr="00D1472B">
              <w:rPr>
                <w:rFonts w:ascii="Times New Roman" w:hAnsi="Times New Roman" w:cs="Times New Roman"/>
                <w:sz w:val="20"/>
                <w:szCs w:val="20"/>
              </w:rPr>
              <w:t xml:space="preserv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22</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legal expenses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23</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assistance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24</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miscellaneous financial loss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health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casualty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marine, aviation and transport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28</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property reinsurance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29</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Health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30</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Insurance with profit participation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31</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Index-linked and unit-linked insurance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32</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Other life insurance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33</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Annuities stemming from non-life insurance contracts and relating to health insurance obligations</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34</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Annuities stemming from non-life insurance contracts and relating to insurance obligations other than health insurance obligations</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Health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Life reinsurance </w:t>
            </w:r>
          </w:p>
          <w:p w:rsidR="00AF3239"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00AF3239" w:rsidRPr="00D1472B">
              <w:rPr>
                <w:rFonts w:ascii="Times New Roman" w:hAnsi="Times New Roman" w:cs="Times New Roman"/>
                <w:sz w:val="20"/>
                <w:szCs w:val="20"/>
              </w:rPr>
              <w:t>Multiline</w:t>
            </w:r>
          </w:p>
          <w:p w:rsidR="009E1F08" w:rsidRPr="00D1472B" w:rsidRDefault="009E1F08" w:rsidP="00AF3239">
            <w:pPr>
              <w:rPr>
                <w:rFonts w:ascii="Times New Roman" w:hAnsi="Times New Roman" w:cs="Times New Roman"/>
                <w:sz w:val="20"/>
                <w:szCs w:val="20"/>
              </w:rPr>
            </w:pPr>
          </w:p>
          <w:p w:rsidR="00FD6F58" w:rsidRDefault="00FD6F58" w:rsidP="00FD6F58">
            <w:pPr>
              <w:rPr>
                <w:ins w:id="10" w:author="Author"/>
                <w:rFonts w:ascii="Times New Roman" w:hAnsi="Times New Roman" w:cs="Times New Roman"/>
                <w:sz w:val="20"/>
                <w:szCs w:val="20"/>
              </w:rPr>
            </w:pPr>
            <w:ins w:id="11" w:author="Author">
              <w:r>
                <w:rPr>
                  <w:rFonts w:ascii="Times New Roman" w:hAnsi="Times New Roman" w:cs="Times New Roman"/>
                  <w:sz w:val="20"/>
                  <w:szCs w:val="20"/>
                </w:rPr>
                <w:t xml:space="preserve">Additional remarks: </w:t>
              </w:r>
            </w:ins>
          </w:p>
          <w:p w:rsidR="00FD6F58" w:rsidRPr="001D10C3" w:rsidRDefault="00FD6F58" w:rsidP="00FD6F58">
            <w:pPr>
              <w:rPr>
                <w:ins w:id="12" w:author="Author"/>
                <w:rFonts w:ascii="Times New Roman" w:hAnsi="Times New Roman" w:cs="Times New Roman"/>
                <w:sz w:val="20"/>
                <w:szCs w:val="20"/>
                <w:rPrChange w:id="13" w:author="Author">
                  <w:rPr>
                    <w:ins w:id="14" w:author="Author"/>
                  </w:rPr>
                </w:rPrChange>
              </w:rPr>
            </w:pPr>
            <w:ins w:id="15" w:author="Author">
              <w:r w:rsidRPr="00FD6F58">
                <w:rPr>
                  <w:rFonts w:ascii="Times New Roman" w:hAnsi="Times New Roman" w:cs="Times New Roman"/>
                  <w:sz w:val="20"/>
                  <w:szCs w:val="20"/>
                </w:rPr>
                <w:t>1)</w:t>
              </w:r>
              <w:r>
                <w:rPr>
                  <w:rFonts w:ascii="Times New Roman" w:hAnsi="Times New Roman" w:cs="Times New Roman"/>
                  <w:sz w:val="20"/>
                  <w:szCs w:val="20"/>
                </w:rPr>
                <w:t xml:space="preserve"> </w:t>
              </w:r>
            </w:ins>
            <w:r w:rsidR="00064F87" w:rsidRPr="001D10C3">
              <w:rPr>
                <w:rFonts w:ascii="Times New Roman" w:hAnsi="Times New Roman" w:cs="Times New Roman"/>
                <w:sz w:val="20"/>
                <w:szCs w:val="20"/>
                <w:rPrChange w:id="16" w:author="Author">
                  <w:rPr/>
                </w:rPrChange>
              </w:rPr>
              <w:t xml:space="preserve">Where the reinsurance treaty provides cover for more than one LoB and the terms of cover differ between </w:t>
            </w:r>
            <w:proofErr w:type="spellStart"/>
            <w:r w:rsidR="00064F87" w:rsidRPr="001D10C3">
              <w:rPr>
                <w:rFonts w:ascii="Times New Roman" w:hAnsi="Times New Roman" w:cs="Times New Roman"/>
                <w:sz w:val="20"/>
                <w:szCs w:val="20"/>
                <w:rPrChange w:id="17" w:author="Author">
                  <w:rPr/>
                </w:rPrChange>
              </w:rPr>
              <w:t>LoBs</w:t>
            </w:r>
            <w:proofErr w:type="spellEnd"/>
            <w:r w:rsidR="00064F87" w:rsidRPr="001D10C3">
              <w:rPr>
                <w:rFonts w:ascii="Times New Roman" w:hAnsi="Times New Roman" w:cs="Times New Roman"/>
                <w:sz w:val="20"/>
                <w:szCs w:val="20"/>
                <w:rPrChange w:id="18" w:author="Author">
                  <w:rPr/>
                </w:rPrChange>
              </w:rPr>
              <w:t xml:space="preserve">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LoB.</w:t>
            </w:r>
          </w:p>
          <w:p w:rsidR="00064F87" w:rsidRDefault="00FD6F58" w:rsidP="00FD6F58">
            <w:pPr>
              <w:rPr>
                <w:ins w:id="19" w:author="Author"/>
                <w:rFonts w:ascii="Times New Roman" w:hAnsi="Times New Roman" w:cs="Times New Roman"/>
                <w:sz w:val="20"/>
                <w:szCs w:val="20"/>
              </w:rPr>
            </w:pPr>
            <w:ins w:id="20" w:author="Author">
              <w:r w:rsidRPr="001D10C3">
                <w:rPr>
                  <w:rFonts w:ascii="Times New Roman" w:hAnsi="Times New Roman" w:cs="Times New Roman"/>
                  <w:sz w:val="20"/>
                  <w:szCs w:val="20"/>
                  <w:rPrChange w:id="21" w:author="Author">
                    <w:rPr/>
                  </w:rPrChange>
                </w:rPr>
                <w:t xml:space="preserve">2) </w:t>
              </w:r>
            </w:ins>
            <w:del w:id="22" w:author="Author">
              <w:r w:rsidR="00ED443F" w:rsidRPr="001D10C3" w:rsidDel="00FD6F58">
                <w:rPr>
                  <w:rFonts w:ascii="Times New Roman" w:hAnsi="Times New Roman" w:cs="Times New Roman"/>
                  <w:sz w:val="20"/>
                  <w:szCs w:val="20"/>
                  <w:rPrChange w:id="23" w:author="Author">
                    <w:rPr/>
                  </w:rPrChange>
                </w:rPr>
                <w:delText xml:space="preserve">  </w:delText>
              </w:r>
            </w:del>
            <w:r w:rsidR="00ED443F" w:rsidRPr="001D10C3">
              <w:rPr>
                <w:rFonts w:ascii="Times New Roman" w:hAnsi="Times New Roman" w:cs="Times New Roman"/>
                <w:sz w:val="20"/>
                <w:szCs w:val="20"/>
                <w:rPrChange w:id="24" w:author="Author">
                  <w:rPr/>
                </w:rPrChange>
              </w:rPr>
              <w:t xml:space="preserve">Where the term of the cover do not differ by LoB only the </w:t>
            </w:r>
            <w:proofErr w:type="gramStart"/>
            <w:r w:rsidR="00ED443F" w:rsidRPr="001D10C3">
              <w:rPr>
                <w:rFonts w:ascii="Times New Roman" w:hAnsi="Times New Roman" w:cs="Times New Roman"/>
                <w:sz w:val="20"/>
                <w:szCs w:val="20"/>
                <w:rPrChange w:id="25" w:author="Author">
                  <w:rPr/>
                </w:rPrChange>
              </w:rPr>
              <w:t xml:space="preserve">dominant </w:t>
            </w:r>
            <w:ins w:id="26" w:author="Author">
              <w:r w:rsidR="006F0243" w:rsidRPr="001D10C3">
                <w:rPr>
                  <w:rFonts w:ascii="Times New Roman" w:hAnsi="Times New Roman" w:cs="Times New Roman"/>
                  <w:sz w:val="20"/>
                  <w:szCs w:val="20"/>
                  <w:rPrChange w:id="27" w:author="Author">
                    <w:rPr/>
                  </w:rPrChange>
                </w:rPr>
                <w:t xml:space="preserve"> </w:t>
              </w:r>
              <w:r w:rsidR="006F0243" w:rsidRPr="001D10C3">
                <w:rPr>
                  <w:rFonts w:ascii="Times New Roman" w:hAnsi="Times New Roman" w:cs="Times New Roman"/>
                  <w:sz w:val="20"/>
                  <w:szCs w:val="20"/>
                  <w:rPrChange w:id="28" w:author="Author">
                    <w:rPr/>
                  </w:rPrChange>
                </w:rPr>
                <w:lastRenderedPageBreak/>
                <w:t>(</w:t>
              </w:r>
              <w:proofErr w:type="gramEnd"/>
              <w:r w:rsidR="006F0243" w:rsidRPr="001D10C3">
                <w:rPr>
                  <w:rFonts w:ascii="Times New Roman" w:hAnsi="Times New Roman" w:cs="Times New Roman"/>
                  <w:sz w:val="20"/>
                  <w:szCs w:val="20"/>
                  <w:rPrChange w:id="29" w:author="Author">
                    <w:rPr/>
                  </w:rPrChange>
                </w:rPr>
                <w:t xml:space="preserve">based on the Gross Estimated Treaty Premium Income) </w:t>
              </w:r>
            </w:ins>
            <w:r w:rsidR="00ED443F" w:rsidRPr="001D10C3">
              <w:rPr>
                <w:rFonts w:ascii="Times New Roman" w:hAnsi="Times New Roman" w:cs="Times New Roman"/>
                <w:sz w:val="20"/>
                <w:szCs w:val="20"/>
                <w:rPrChange w:id="30" w:author="Author">
                  <w:rPr/>
                </w:rPrChange>
              </w:rPr>
              <w:t>Solvency II LoB is required.</w:t>
            </w:r>
            <w:bookmarkEnd w:id="9"/>
          </w:p>
          <w:p w:rsidR="00FD6F58" w:rsidRPr="00FD6F58" w:rsidRDefault="00FD6F58" w:rsidP="00FD6F58">
            <w:ins w:id="31" w:author="Author">
              <w:r>
                <w:rPr>
                  <w:rFonts w:ascii="Times New Roman" w:hAnsi="Times New Roman" w:cs="Times New Roman"/>
                  <w:sz w:val="20"/>
                  <w:szCs w:val="20"/>
                </w:rPr>
                <w:t>3) Multiyear treaties with fixed conditions can be expressed by the columns used for the validity period.</w:t>
              </w:r>
            </w:ins>
          </w:p>
        </w:tc>
      </w:tr>
      <w:tr w:rsidR="00BA364E" w:rsidRPr="00C71089" w:rsidTr="00D1472B">
        <w:trPr>
          <w:trHeight w:val="2427"/>
        </w:trPr>
        <w:tc>
          <w:tcPr>
            <w:tcW w:w="1019" w:type="dxa"/>
            <w:hideMark/>
          </w:tcPr>
          <w:p w:rsidR="00934BD3" w:rsidRDefault="00BA364E" w:rsidP="00F302DF">
            <w:pPr>
              <w:rPr>
                <w:rFonts w:ascii="Times New Roman" w:hAnsi="Times New Roman" w:cs="Times New Roman"/>
                <w:sz w:val="20"/>
                <w:szCs w:val="20"/>
              </w:rPr>
            </w:pPr>
            <w:r w:rsidRPr="00D1472B">
              <w:rPr>
                <w:rFonts w:ascii="Times New Roman" w:hAnsi="Times New Roman" w:cs="Times New Roman"/>
                <w:sz w:val="20"/>
                <w:szCs w:val="20"/>
              </w:rPr>
              <w:lastRenderedPageBreak/>
              <w:t>C0080</w:t>
            </w:r>
          </w:p>
          <w:p w:rsidR="00BA364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BA364E" w:rsidRPr="00D1472B">
              <w:rPr>
                <w:rFonts w:ascii="Times New Roman" w:hAnsi="Times New Roman" w:cs="Times New Roman"/>
                <w:sz w:val="20"/>
                <w:szCs w:val="20"/>
              </w:rPr>
              <w:t>H1</w:t>
            </w:r>
            <w:r>
              <w:rPr>
                <w:rFonts w:ascii="Times New Roman" w:hAnsi="Times New Roman" w:cs="Times New Roman"/>
                <w:sz w:val="20"/>
                <w:szCs w:val="20"/>
              </w:rPr>
              <w:t>)</w:t>
            </w:r>
          </w:p>
        </w:tc>
        <w:tc>
          <w:tcPr>
            <w:tcW w:w="1716" w:type="dxa"/>
            <w:hideMark/>
          </w:tcPr>
          <w:p w:rsidR="00BA364E" w:rsidRPr="00D1472B" w:rsidRDefault="00BA364E">
            <w:pPr>
              <w:rPr>
                <w:rFonts w:ascii="Times New Roman" w:hAnsi="Times New Roman" w:cs="Times New Roman"/>
                <w:sz w:val="20"/>
                <w:szCs w:val="20"/>
              </w:rPr>
            </w:pPr>
            <w:r w:rsidRPr="00D1472B">
              <w:rPr>
                <w:rFonts w:ascii="Times New Roman" w:hAnsi="Times New Roman" w:cs="Times New Roman"/>
                <w:sz w:val="20"/>
                <w:szCs w:val="20"/>
              </w:rPr>
              <w:t>Description risk category covered</w:t>
            </w:r>
          </w:p>
        </w:tc>
        <w:tc>
          <w:tcPr>
            <w:tcW w:w="6507" w:type="dxa"/>
            <w:hideMark/>
          </w:tcPr>
          <w:p w:rsidR="00BA364E" w:rsidRDefault="00BA364E">
            <w:pPr>
              <w:rPr>
                <w:ins w:id="32" w:author="Author"/>
                <w:rFonts w:ascii="Times New Roman" w:hAnsi="Times New Roman" w:cs="Times New Roman"/>
                <w:sz w:val="20"/>
                <w:szCs w:val="20"/>
              </w:rPr>
            </w:pPr>
            <w:r w:rsidRPr="00D1472B">
              <w:rPr>
                <w:rFonts w:ascii="Times New Roman" w:hAnsi="Times New Roman" w:cs="Times New Roman"/>
                <w:sz w:val="20"/>
                <w:szCs w:val="20"/>
              </w:rPr>
              <w:t>Description of the main scope of the treaty cover. This is referred to the main portfolio which is the scope of the treaty and normally is part of the treaty description</w:t>
            </w:r>
            <w:ins w:id="33" w:author="Author">
              <w:r w:rsidR="00FD6F58">
                <w:rPr>
                  <w:rFonts w:ascii="Times New Roman" w:hAnsi="Times New Roman" w:cs="Times New Roman"/>
                  <w:sz w:val="20"/>
                  <w:szCs w:val="20"/>
                </w:rPr>
                <w:t xml:space="preserve"> (e.g. “Industrial property” or “Director and </w:t>
              </w:r>
              <w:proofErr w:type="gramStart"/>
              <w:r w:rsidR="00FD6F58">
                <w:rPr>
                  <w:rFonts w:ascii="Times New Roman" w:hAnsi="Times New Roman" w:cs="Times New Roman"/>
                  <w:sz w:val="20"/>
                  <w:szCs w:val="20"/>
                </w:rPr>
                <w:t>officers</w:t>
              </w:r>
              <w:proofErr w:type="gramEnd"/>
              <w:r w:rsidR="00FD6F58">
                <w:rPr>
                  <w:rFonts w:ascii="Times New Roman" w:hAnsi="Times New Roman" w:cs="Times New Roman"/>
                  <w:sz w:val="20"/>
                  <w:szCs w:val="20"/>
                </w:rPr>
                <w:t xml:space="preserve"> liability”</w:t>
              </w:r>
            </w:ins>
            <w:r w:rsidRPr="00D1472B">
              <w:rPr>
                <w:rFonts w:ascii="Times New Roman" w:hAnsi="Times New Roman" w:cs="Times New Roman"/>
                <w:sz w:val="20"/>
                <w:szCs w:val="20"/>
              </w:rPr>
              <w:t>. Undertakings can also include a description referring which business unit the risk was accepted in case this has led to different treaty conditions</w:t>
            </w:r>
            <w:ins w:id="34" w:author="Author">
              <w:r w:rsidR="00FD6F58">
                <w:rPr>
                  <w:rFonts w:ascii="Times New Roman" w:hAnsi="Times New Roman" w:cs="Times New Roman"/>
                  <w:sz w:val="20"/>
                  <w:szCs w:val="20"/>
                </w:rPr>
                <w:t xml:space="preserve"> (e.g. “Distribution label A”)</w:t>
              </w:r>
            </w:ins>
            <w:r w:rsidRPr="00D1472B">
              <w:rPr>
                <w:rFonts w:ascii="Times New Roman" w:hAnsi="Times New Roman" w:cs="Times New Roman"/>
                <w:sz w:val="20"/>
                <w:szCs w:val="20"/>
              </w:rPr>
              <w:t>.</w:t>
            </w:r>
          </w:p>
          <w:p w:rsidR="00FD6F58" w:rsidRPr="00D1472B" w:rsidRDefault="00FD6F58">
            <w:pPr>
              <w:rPr>
                <w:rFonts w:ascii="Times New Roman" w:hAnsi="Times New Roman" w:cs="Times New Roman"/>
                <w:sz w:val="20"/>
                <w:szCs w:val="20"/>
              </w:rPr>
            </w:pPr>
          </w:p>
          <w:p w:rsidR="00BA364E" w:rsidRPr="00D1472B" w:rsidRDefault="00BA364E" w:rsidP="00623F25">
            <w:pPr>
              <w:rPr>
                <w:rFonts w:ascii="Times New Roman" w:hAnsi="Times New Roman" w:cs="Times New Roman"/>
                <w:sz w:val="20"/>
                <w:szCs w:val="20"/>
              </w:rPr>
            </w:pPr>
            <w:r w:rsidRPr="00D1472B">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E01C2E" w:rsidRPr="00C71089" w:rsidTr="00D1472B">
        <w:trPr>
          <w:trHeight w:val="4206"/>
        </w:trPr>
        <w:tc>
          <w:tcPr>
            <w:tcW w:w="1019" w:type="dxa"/>
            <w:hideMark/>
          </w:tcPr>
          <w:p w:rsidR="00934BD3" w:rsidRDefault="00EA7DDF"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0090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I1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Type of reinsurance treaty</w:t>
            </w:r>
          </w:p>
        </w:tc>
        <w:tc>
          <w:tcPr>
            <w:tcW w:w="6507" w:type="dxa"/>
            <w:hideMark/>
          </w:tcPr>
          <w:p w:rsidR="00E01C2E" w:rsidRPr="00D1472B" w:rsidRDefault="00E01C2E">
            <w:pPr>
              <w:rPr>
                <w:rFonts w:ascii="Times New Roman" w:hAnsi="Times New Roman" w:cs="Times New Roman"/>
                <w:sz w:val="20"/>
                <w:szCs w:val="20"/>
              </w:rPr>
            </w:pPr>
            <w:bookmarkStart w:id="35" w:name="OLE_LINK34"/>
            <w:r w:rsidRPr="00D1472B">
              <w:rPr>
                <w:rFonts w:ascii="Times New Roman" w:hAnsi="Times New Roman" w:cs="Times New Roman"/>
                <w:sz w:val="20"/>
                <w:szCs w:val="20"/>
              </w:rPr>
              <w:t xml:space="preserve">Code of the type of reinsurance treaty. One of the options in the following list shall be used: </w:t>
            </w:r>
          </w:p>
          <w:bookmarkEnd w:id="35"/>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1 - </w:t>
            </w:r>
            <w:r w:rsidR="00E01C2E" w:rsidRPr="00D1472B">
              <w:rPr>
                <w:rFonts w:ascii="Times New Roman" w:hAnsi="Times New Roman" w:cs="Times New Roman"/>
                <w:sz w:val="20"/>
                <w:szCs w:val="20"/>
              </w:rPr>
              <w:t>quota share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2 - </w:t>
            </w:r>
            <w:r w:rsidR="00E01C2E" w:rsidRPr="00D1472B">
              <w:rPr>
                <w:rFonts w:ascii="Times New Roman" w:hAnsi="Times New Roman" w:cs="Times New Roman"/>
                <w:sz w:val="20"/>
                <w:szCs w:val="20"/>
              </w:rPr>
              <w:t>variable quota share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3 - </w:t>
            </w:r>
            <w:r w:rsidR="00E01C2E" w:rsidRPr="00D1472B">
              <w:rPr>
                <w:rFonts w:ascii="Times New Roman" w:hAnsi="Times New Roman" w:cs="Times New Roman"/>
                <w:sz w:val="20"/>
                <w:szCs w:val="20"/>
              </w:rPr>
              <w:t>surplus</w:t>
            </w:r>
          </w:p>
          <w:p w:rsidR="00E01C2E" w:rsidRPr="00D1472B" w:rsidRDefault="00A65048" w:rsidP="00D1472B">
            <w:pPr>
              <w:rPr>
                <w:rFonts w:ascii="Times New Roman" w:hAnsi="Times New Roman" w:cs="Times New Roman"/>
              </w:rPr>
            </w:pPr>
            <w:r>
              <w:rPr>
                <w:rFonts w:ascii="Times New Roman" w:hAnsi="Times New Roman" w:cs="Times New Roman"/>
                <w:sz w:val="20"/>
                <w:szCs w:val="20"/>
              </w:rPr>
              <w:t xml:space="preserve">       4 - </w:t>
            </w:r>
            <w:r w:rsidR="00E01C2E" w:rsidRPr="00D1472B">
              <w:rPr>
                <w:rFonts w:ascii="Times New Roman" w:hAnsi="Times New Roman" w:cs="Times New Roman"/>
              </w:rPr>
              <w:t>excess of loss (per event and per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5 - </w:t>
            </w:r>
            <w:r w:rsidR="00E01C2E" w:rsidRPr="00D1472B">
              <w:rPr>
                <w:rFonts w:ascii="Times New Roman" w:hAnsi="Times New Roman" w:cs="Times New Roman"/>
                <w:sz w:val="20"/>
                <w:szCs w:val="20"/>
              </w:rPr>
              <w:t>excess of loss (per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6 - </w:t>
            </w:r>
            <w:r w:rsidR="00E01C2E" w:rsidRPr="00D1472B">
              <w:rPr>
                <w:rFonts w:ascii="Times New Roman" w:hAnsi="Times New Roman" w:cs="Times New Roman"/>
                <w:sz w:val="20"/>
                <w:szCs w:val="20"/>
              </w:rPr>
              <w:t>excess of loss (per event)</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7 - </w:t>
            </w:r>
            <w:r w:rsidR="00E01C2E" w:rsidRPr="00D1472B">
              <w:rPr>
                <w:rFonts w:ascii="Times New Roman" w:hAnsi="Times New Roman" w:cs="Times New Roman"/>
                <w:sz w:val="20"/>
                <w:szCs w:val="20"/>
              </w:rPr>
              <w:t>excess of loss “back-up”</w:t>
            </w:r>
            <w:r w:rsidR="00F302DF" w:rsidRPr="00D1472B">
              <w:rPr>
                <w:rFonts w:ascii="Times New Roman" w:hAnsi="Times New Roman" w:cs="Times New Roman"/>
                <w:sz w:val="20"/>
                <w:szCs w:val="20"/>
              </w:rPr>
              <w:t xml:space="preserve"> (protection </w:t>
            </w:r>
            <w:ins w:id="36" w:author="Author">
              <w:r w:rsidR="00FD6F58" w:rsidRPr="00DD4C69">
                <w:rPr>
                  <w:rFonts w:ascii="Times New Roman" w:hAnsi="Times New Roman" w:cs="Times New Roman"/>
                  <w:sz w:val="20"/>
                  <w:szCs w:val="20"/>
                </w:rPr>
                <w:t>against follow-on events which certain catastrophes can cause such as flooding or fire)</w:t>
              </w:r>
            </w:ins>
            <w:del w:id="37" w:author="Author">
              <w:r w:rsidR="00F302DF" w:rsidRPr="00D1472B" w:rsidDel="00FD6F58">
                <w:rPr>
                  <w:rFonts w:ascii="Times New Roman" w:hAnsi="Times New Roman" w:cs="Times New Roman"/>
                  <w:sz w:val="20"/>
                  <w:szCs w:val="20"/>
                </w:rPr>
                <w:delText>for events that occur following the occurrence of a catastrophe</w:delText>
              </w:r>
              <w:r w:rsidR="00C2787F" w:rsidRPr="00D1472B" w:rsidDel="00FD6F58">
                <w:rPr>
                  <w:rFonts w:ascii="Times New Roman" w:hAnsi="Times New Roman" w:cs="Times New Roman"/>
                  <w:sz w:val="20"/>
                  <w:szCs w:val="20"/>
                </w:rPr>
                <w:delText>)</w:delText>
              </w:r>
            </w:del>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8 - </w:t>
            </w:r>
            <w:r w:rsidR="00E01C2E" w:rsidRPr="00D1472B">
              <w:rPr>
                <w:rFonts w:ascii="Times New Roman" w:hAnsi="Times New Roman" w:cs="Times New Roman"/>
                <w:sz w:val="20"/>
                <w:szCs w:val="20"/>
              </w:rPr>
              <w:t>excess of loss with basis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9 - </w:t>
            </w:r>
            <w:r w:rsidR="00E01C2E" w:rsidRPr="00D1472B">
              <w:rPr>
                <w:rFonts w:ascii="Times New Roman" w:hAnsi="Times New Roman" w:cs="Times New Roman"/>
                <w:sz w:val="20"/>
                <w:szCs w:val="20"/>
              </w:rPr>
              <w:t>reinstatement cover</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10 - </w:t>
            </w:r>
            <w:r w:rsidR="00E01C2E" w:rsidRPr="00D1472B">
              <w:rPr>
                <w:rFonts w:ascii="Times New Roman" w:hAnsi="Times New Roman" w:cs="Times New Roman"/>
                <w:sz w:val="20"/>
                <w:szCs w:val="20"/>
              </w:rPr>
              <w:t>aggregate excess of loss</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11 - </w:t>
            </w:r>
            <w:r w:rsidR="00E01C2E" w:rsidRPr="00D1472B">
              <w:rPr>
                <w:rFonts w:ascii="Times New Roman" w:hAnsi="Times New Roman" w:cs="Times New Roman"/>
                <w:sz w:val="20"/>
                <w:szCs w:val="20"/>
              </w:rPr>
              <w:t>unlimited excess of loss</w:t>
            </w:r>
          </w:p>
          <w:p w:rsidR="00C2787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12 - </w:t>
            </w:r>
            <w:r w:rsidR="00C2787F" w:rsidRPr="00D1472B">
              <w:rPr>
                <w:rFonts w:ascii="Times New Roman" w:hAnsi="Times New Roman" w:cs="Times New Roman"/>
                <w:sz w:val="20"/>
                <w:szCs w:val="20"/>
              </w:rPr>
              <w:t xml:space="preserve">stop loss </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13 - </w:t>
            </w:r>
            <w:r w:rsidR="00E01C2E" w:rsidRPr="00D1472B">
              <w:rPr>
                <w:rFonts w:ascii="Times New Roman" w:hAnsi="Times New Roman" w:cs="Times New Roman"/>
                <w:sz w:val="20"/>
                <w:szCs w:val="20"/>
              </w:rPr>
              <w:t>other proportional treaties</w:t>
            </w:r>
          </w:p>
          <w:p w:rsidR="00E01C2E" w:rsidRDefault="00A65048" w:rsidP="00D1472B">
            <w:pPr>
              <w:ind w:left="360"/>
              <w:rPr>
                <w:ins w:id="38" w:author="Author"/>
                <w:rFonts w:ascii="Times New Roman" w:hAnsi="Times New Roman" w:cs="Times New Roman"/>
                <w:sz w:val="20"/>
                <w:szCs w:val="20"/>
              </w:rPr>
            </w:pPr>
            <w:r>
              <w:rPr>
                <w:rFonts w:ascii="Times New Roman" w:hAnsi="Times New Roman" w:cs="Times New Roman"/>
                <w:sz w:val="20"/>
                <w:szCs w:val="20"/>
              </w:rPr>
              <w:t xml:space="preserve">14 - </w:t>
            </w:r>
            <w:r w:rsidR="00E01C2E" w:rsidRPr="00D1472B">
              <w:rPr>
                <w:rFonts w:ascii="Times New Roman" w:hAnsi="Times New Roman" w:cs="Times New Roman"/>
                <w:sz w:val="20"/>
                <w:szCs w:val="20"/>
              </w:rPr>
              <w:t>other non</w:t>
            </w:r>
            <w:r w:rsidR="00BA364E" w:rsidRPr="00D1472B">
              <w:rPr>
                <w:rFonts w:ascii="Times New Roman" w:hAnsi="Times New Roman" w:cs="Times New Roman"/>
                <w:sz w:val="20"/>
                <w:szCs w:val="20"/>
              </w:rPr>
              <w:t>-</w:t>
            </w:r>
            <w:r w:rsidR="00E01C2E" w:rsidRPr="00D1472B">
              <w:rPr>
                <w:rFonts w:ascii="Times New Roman" w:hAnsi="Times New Roman" w:cs="Times New Roman"/>
                <w:sz w:val="20"/>
                <w:szCs w:val="20"/>
              </w:rPr>
              <w:t>proportional treaties</w:t>
            </w:r>
          </w:p>
          <w:p w:rsidR="00FD6F58" w:rsidRDefault="00FD6F58" w:rsidP="001D10C3">
            <w:pPr>
              <w:rPr>
                <w:ins w:id="39" w:author="Author"/>
                <w:rFonts w:ascii="Times New Roman" w:hAnsi="Times New Roman" w:cs="Times New Roman"/>
                <w:sz w:val="20"/>
                <w:szCs w:val="20"/>
              </w:rPr>
              <w:pPrChange w:id="40" w:author="Author">
                <w:pPr>
                  <w:ind w:left="360"/>
                </w:pPr>
              </w:pPrChange>
            </w:pPr>
          </w:p>
          <w:p w:rsidR="00FD6F58" w:rsidRPr="00D1472B" w:rsidRDefault="00FD6F58" w:rsidP="001D10C3">
            <w:pPr>
              <w:rPr>
                <w:rFonts w:ascii="Times New Roman" w:hAnsi="Times New Roman" w:cs="Times New Roman"/>
                <w:sz w:val="20"/>
                <w:szCs w:val="20"/>
              </w:rPr>
              <w:pPrChange w:id="41" w:author="Author">
                <w:pPr>
                  <w:ind w:left="360"/>
                </w:pPr>
              </w:pPrChange>
            </w:pPr>
            <w:ins w:id="42" w:author="Author">
              <w:r>
                <w:rPr>
                  <w:rFonts w:ascii="Times New Roman" w:hAnsi="Times New Roman" w:cs="Times New Roman"/>
                  <w:sz w:val="20"/>
                  <w:szCs w:val="20"/>
                </w:rPr>
                <w:t>Other proportional treaties (code 13) and Other non-proportional treaties (code 14) can be used for hybrid types of reinsurance treaties.</w:t>
              </w:r>
            </w:ins>
          </w:p>
        </w:tc>
      </w:tr>
      <w:tr w:rsidR="00EA7DDF" w:rsidRPr="00C71089" w:rsidTr="00D1472B">
        <w:trPr>
          <w:trHeight w:val="3260"/>
        </w:trPr>
        <w:tc>
          <w:tcPr>
            <w:tcW w:w="1019" w:type="dxa"/>
            <w:hideMark/>
          </w:tcPr>
          <w:p w:rsidR="00934BD3" w:rsidRDefault="00EA7DDF" w:rsidP="00C2787F">
            <w:pPr>
              <w:rPr>
                <w:rFonts w:ascii="Times New Roman" w:hAnsi="Times New Roman" w:cs="Times New Roman"/>
                <w:sz w:val="20"/>
                <w:szCs w:val="20"/>
              </w:rPr>
            </w:pPr>
            <w:r w:rsidRPr="00D1472B">
              <w:rPr>
                <w:rFonts w:ascii="Times New Roman" w:hAnsi="Times New Roman" w:cs="Times New Roman"/>
                <w:sz w:val="20"/>
                <w:szCs w:val="20"/>
              </w:rPr>
              <w:t>C0100</w:t>
            </w:r>
          </w:p>
          <w:p w:rsidR="00EA7DDF"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A7DDF" w:rsidRPr="00D1472B">
              <w:rPr>
                <w:rFonts w:ascii="Times New Roman" w:hAnsi="Times New Roman" w:cs="Times New Roman"/>
                <w:sz w:val="20"/>
                <w:szCs w:val="20"/>
              </w:rPr>
              <w:t>J1</w:t>
            </w:r>
            <w:r>
              <w:rPr>
                <w:rFonts w:ascii="Times New Roman" w:hAnsi="Times New Roman" w:cs="Times New Roman"/>
                <w:sz w:val="20"/>
                <w:szCs w:val="20"/>
              </w:rPr>
              <w:t>)</w:t>
            </w:r>
          </w:p>
        </w:tc>
        <w:tc>
          <w:tcPr>
            <w:tcW w:w="1716" w:type="dxa"/>
            <w:hideMark/>
          </w:tcPr>
          <w:p w:rsidR="00EA7DDF" w:rsidRPr="00D1472B" w:rsidRDefault="00EA7DDF" w:rsidP="00C2787F">
            <w:pPr>
              <w:rPr>
                <w:rFonts w:ascii="Times New Roman" w:hAnsi="Times New Roman" w:cs="Times New Roman"/>
                <w:sz w:val="20"/>
                <w:szCs w:val="20"/>
              </w:rPr>
            </w:pPr>
            <w:bookmarkStart w:id="43" w:name="OLE_LINK35"/>
            <w:r w:rsidRPr="00D1472B">
              <w:rPr>
                <w:rFonts w:ascii="Times New Roman" w:hAnsi="Times New Roman" w:cs="Times New Roman"/>
                <w:sz w:val="20"/>
                <w:szCs w:val="20"/>
              </w:rPr>
              <w:t>Inclusion of catastrophic  reinsurance cover</w:t>
            </w:r>
            <w:bookmarkEnd w:id="43"/>
          </w:p>
        </w:tc>
        <w:tc>
          <w:tcPr>
            <w:tcW w:w="6507" w:type="dxa"/>
            <w:hideMark/>
          </w:tcPr>
          <w:p w:rsidR="00EA7DDF" w:rsidRPr="00D1472B" w:rsidRDefault="00EA7DDF">
            <w:pPr>
              <w:rPr>
                <w:rFonts w:ascii="Times New Roman" w:hAnsi="Times New Roman" w:cs="Times New Roman"/>
                <w:sz w:val="20"/>
                <w:szCs w:val="20"/>
              </w:rPr>
            </w:pPr>
            <w:r w:rsidRPr="00D1472B">
              <w:rPr>
                <w:rFonts w:ascii="Times New Roman" w:hAnsi="Times New Roman" w:cs="Times New Roman"/>
                <w:sz w:val="20"/>
                <w:szCs w:val="20"/>
              </w:rPr>
              <w:t>Identification of the including of catastrophic guarantees. Depending on whether the listed catastrophe risks are protected under reinsurance covers, one or a combination (separated by ",") of the following codes has to be used: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1 - </w:t>
            </w:r>
            <w:r w:rsidR="00EA7DDF" w:rsidRPr="00D1472B">
              <w:rPr>
                <w:rFonts w:ascii="Times New Roman" w:hAnsi="Times New Roman" w:cs="Times New Roman"/>
                <w:sz w:val="20"/>
                <w:szCs w:val="20"/>
              </w:rPr>
              <w:t>cover excludes all catastrophic guarantees</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2 - </w:t>
            </w:r>
            <w:r w:rsidR="00EA7DDF" w:rsidRPr="00D1472B">
              <w:rPr>
                <w:rFonts w:ascii="Times New Roman" w:hAnsi="Times New Roman" w:cs="Times New Roman"/>
                <w:sz w:val="20"/>
                <w:szCs w:val="20"/>
              </w:rPr>
              <w:t>earthquake, volcanic eruption, tidal wave etc.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3 - </w:t>
            </w:r>
            <w:r w:rsidR="00EA7DDF" w:rsidRPr="00D1472B">
              <w:rPr>
                <w:rFonts w:ascii="Times New Roman" w:hAnsi="Times New Roman" w:cs="Times New Roman"/>
                <w:sz w:val="20"/>
                <w:szCs w:val="20"/>
              </w:rPr>
              <w:t>flood is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4 - </w:t>
            </w:r>
            <w:r w:rsidR="00EA7DDF" w:rsidRPr="00D1472B">
              <w:rPr>
                <w:rFonts w:ascii="Times New Roman" w:hAnsi="Times New Roman" w:cs="Times New Roman"/>
                <w:sz w:val="20"/>
                <w:szCs w:val="20"/>
              </w:rPr>
              <w:t>hurricane, windstorm, etc.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5 - </w:t>
            </w:r>
            <w:r w:rsidR="00EA7DDF" w:rsidRPr="00D1472B">
              <w:rPr>
                <w:rFonts w:ascii="Times New Roman" w:hAnsi="Times New Roman" w:cs="Times New Roman"/>
                <w:sz w:val="20"/>
                <w:szCs w:val="20"/>
              </w:rPr>
              <w:t>other risks such as freeze, hail, strong wind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6 - </w:t>
            </w:r>
            <w:r w:rsidR="00EA7DDF" w:rsidRPr="00D1472B">
              <w:rPr>
                <w:rFonts w:ascii="Times New Roman" w:hAnsi="Times New Roman" w:cs="Times New Roman"/>
                <w:sz w:val="20"/>
                <w:szCs w:val="20"/>
              </w:rPr>
              <w:t>terrorism is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7 - </w:t>
            </w:r>
            <w:r w:rsidR="00EA7DDF" w:rsidRPr="00D1472B">
              <w:rPr>
                <w:rFonts w:ascii="Times New Roman" w:hAnsi="Times New Roman" w:cs="Times New Roman"/>
                <w:sz w:val="20"/>
                <w:szCs w:val="20"/>
              </w:rPr>
              <w:t>SRCC (strikes, riots, civil commotion), sabotage, popular uprising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8 - </w:t>
            </w:r>
            <w:r w:rsidR="00EA7DDF" w:rsidRPr="00D1472B">
              <w:rPr>
                <w:rFonts w:ascii="Times New Roman" w:hAnsi="Times New Roman" w:cs="Times New Roman"/>
                <w:sz w:val="20"/>
                <w:szCs w:val="20"/>
              </w:rPr>
              <w:t>all the above mentioned risks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9 - </w:t>
            </w:r>
            <w:r w:rsidR="00EA7DDF" w:rsidRPr="00D1472B">
              <w:rPr>
                <w:rFonts w:ascii="Times New Roman" w:hAnsi="Times New Roman" w:cs="Times New Roman"/>
                <w:sz w:val="20"/>
                <w:szCs w:val="20"/>
              </w:rPr>
              <w:t>risks not otherwise included in the listed items are covered</w:t>
            </w:r>
          </w:p>
        </w:tc>
      </w:tr>
      <w:tr w:rsidR="00E01C2E" w:rsidRPr="00C71089" w:rsidTr="00D1472B">
        <w:trPr>
          <w:trHeight w:val="615"/>
        </w:trPr>
        <w:tc>
          <w:tcPr>
            <w:tcW w:w="1019" w:type="dxa"/>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0110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K1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Validity period (start date)</w:t>
            </w:r>
          </w:p>
        </w:tc>
        <w:tc>
          <w:tcPr>
            <w:tcW w:w="6507" w:type="dxa"/>
            <w:hideMark/>
          </w:tcPr>
          <w:p w:rsidR="00E01C2E" w:rsidRPr="00D1472B" w:rsidRDefault="00816EBD" w:rsidP="00816EBD">
            <w:pPr>
              <w:rPr>
                <w:rFonts w:ascii="Times New Roman" w:hAnsi="Times New Roman" w:cs="Times New Roman"/>
                <w:sz w:val="20"/>
                <w:szCs w:val="20"/>
              </w:rPr>
            </w:pPr>
            <w:r w:rsidRPr="00D1472B">
              <w:rPr>
                <w:rFonts w:ascii="Times New Roman" w:hAnsi="Times New Roman" w:cs="Times New Roman"/>
                <w:sz w:val="20"/>
                <w:szCs w:val="20"/>
              </w:rPr>
              <w:t>Identify the ISO 8601 (</w:t>
            </w:r>
            <w:proofErr w:type="spellStart"/>
            <w:r w:rsidRPr="00D1472B">
              <w:rPr>
                <w:rFonts w:ascii="Times New Roman" w:hAnsi="Times New Roman" w:cs="Times New Roman"/>
                <w:sz w:val="20"/>
                <w:szCs w:val="20"/>
              </w:rPr>
              <w:t>yyyy</w:t>
            </w:r>
            <w:proofErr w:type="spellEnd"/>
            <w:r w:rsidRPr="00D1472B">
              <w:rPr>
                <w:rFonts w:ascii="Times New Roman" w:hAnsi="Times New Roman" w:cs="Times New Roman"/>
                <w:sz w:val="20"/>
                <w:szCs w:val="20"/>
              </w:rPr>
              <w:t>-mm-</w:t>
            </w:r>
            <w:proofErr w:type="spellStart"/>
            <w:r w:rsidRPr="00D1472B">
              <w:rPr>
                <w:rFonts w:ascii="Times New Roman" w:hAnsi="Times New Roman" w:cs="Times New Roman"/>
                <w:sz w:val="20"/>
                <w:szCs w:val="20"/>
              </w:rPr>
              <w:t>dd</w:t>
            </w:r>
            <w:proofErr w:type="spellEnd"/>
            <w:r w:rsidRPr="00D1472B">
              <w:rPr>
                <w:rFonts w:ascii="Times New Roman" w:hAnsi="Times New Roman" w:cs="Times New Roman"/>
                <w:sz w:val="20"/>
                <w:szCs w:val="20"/>
              </w:rPr>
              <w:t>) code of the date</w:t>
            </w:r>
            <w:ins w:id="44" w:author="Author">
              <w:r w:rsidR="00FD6F58">
                <w:rPr>
                  <w:rFonts w:ascii="Times New Roman" w:hAnsi="Times New Roman" w:cs="Times New Roman"/>
                  <w:sz w:val="20"/>
                  <w:szCs w:val="20"/>
                </w:rPr>
                <w:t xml:space="preserve"> </w:t>
              </w:r>
            </w:ins>
            <w:r w:rsidR="00E01C2E" w:rsidRPr="00D1472B">
              <w:rPr>
                <w:rFonts w:ascii="Times New Roman" w:hAnsi="Times New Roman" w:cs="Times New Roman"/>
                <w:sz w:val="20"/>
                <w:szCs w:val="20"/>
              </w:rPr>
              <w:t>of commencement of the specific reinsurance treaty.</w:t>
            </w:r>
          </w:p>
        </w:tc>
      </w:tr>
      <w:tr w:rsidR="00E01C2E" w:rsidRPr="00C71089" w:rsidTr="00D1472B">
        <w:trPr>
          <w:trHeight w:val="300"/>
        </w:trPr>
        <w:tc>
          <w:tcPr>
            <w:tcW w:w="1019" w:type="dxa"/>
            <w:vMerge w:val="restart"/>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0120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L1</w:t>
            </w:r>
            <w:r>
              <w:rPr>
                <w:rFonts w:ascii="Times New Roman" w:hAnsi="Times New Roman" w:cs="Times New Roman"/>
                <w:sz w:val="20"/>
                <w:szCs w:val="20"/>
              </w:rPr>
              <w:t>)</w:t>
            </w:r>
          </w:p>
        </w:tc>
        <w:tc>
          <w:tcPr>
            <w:tcW w:w="1716" w:type="dxa"/>
            <w:vMerge w:val="restart"/>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Validity period (expiry date)</w:t>
            </w:r>
          </w:p>
        </w:tc>
        <w:tc>
          <w:tcPr>
            <w:tcW w:w="6507" w:type="dxa"/>
            <w:vMerge w:val="restart"/>
            <w:hideMark/>
          </w:tcPr>
          <w:p w:rsidR="00E01C2E" w:rsidRDefault="00816EBD" w:rsidP="00816EBD">
            <w:pPr>
              <w:rPr>
                <w:ins w:id="45" w:author="Author"/>
                <w:rFonts w:ascii="Times New Roman" w:hAnsi="Times New Roman" w:cs="Times New Roman"/>
                <w:sz w:val="20"/>
                <w:szCs w:val="20"/>
              </w:rPr>
            </w:pPr>
            <w:r w:rsidRPr="00D1472B">
              <w:rPr>
                <w:rFonts w:ascii="Times New Roman" w:hAnsi="Times New Roman" w:cs="Times New Roman"/>
                <w:sz w:val="20"/>
                <w:szCs w:val="20"/>
              </w:rPr>
              <w:t>Identify the ISO 8601 (</w:t>
            </w:r>
            <w:proofErr w:type="spellStart"/>
            <w:r w:rsidRPr="00D1472B">
              <w:rPr>
                <w:rFonts w:ascii="Times New Roman" w:hAnsi="Times New Roman" w:cs="Times New Roman"/>
                <w:sz w:val="20"/>
                <w:szCs w:val="20"/>
              </w:rPr>
              <w:t>yyyy</w:t>
            </w:r>
            <w:proofErr w:type="spellEnd"/>
            <w:r w:rsidRPr="00D1472B">
              <w:rPr>
                <w:rFonts w:ascii="Times New Roman" w:hAnsi="Times New Roman" w:cs="Times New Roman"/>
                <w:sz w:val="20"/>
                <w:szCs w:val="20"/>
              </w:rPr>
              <w:t>-mm-</w:t>
            </w:r>
            <w:proofErr w:type="spellStart"/>
            <w:r w:rsidRPr="00D1472B">
              <w:rPr>
                <w:rFonts w:ascii="Times New Roman" w:hAnsi="Times New Roman" w:cs="Times New Roman"/>
                <w:sz w:val="20"/>
                <w:szCs w:val="20"/>
              </w:rPr>
              <w:t>dd</w:t>
            </w:r>
            <w:proofErr w:type="spellEnd"/>
            <w:r w:rsidRPr="00D1472B">
              <w:rPr>
                <w:rFonts w:ascii="Times New Roman" w:hAnsi="Times New Roman" w:cs="Times New Roman"/>
                <w:sz w:val="20"/>
                <w:szCs w:val="20"/>
              </w:rPr>
              <w:t>) code of the f</w:t>
            </w:r>
            <w:r w:rsidR="00E01C2E" w:rsidRPr="00D1472B">
              <w:rPr>
                <w:rFonts w:ascii="Times New Roman" w:hAnsi="Times New Roman" w:cs="Times New Roman"/>
                <w:sz w:val="20"/>
                <w:szCs w:val="20"/>
              </w:rPr>
              <w:t>inal expiry date of the specific reinsurance treaty.</w:t>
            </w:r>
          </w:p>
          <w:p w:rsidR="002D3E9B" w:rsidRDefault="002D3E9B" w:rsidP="00816EBD">
            <w:pPr>
              <w:rPr>
                <w:ins w:id="46" w:author="Author"/>
                <w:rFonts w:ascii="Times New Roman" w:hAnsi="Times New Roman" w:cs="Times New Roman"/>
                <w:sz w:val="20"/>
                <w:szCs w:val="20"/>
              </w:rPr>
            </w:pPr>
          </w:p>
          <w:p w:rsidR="002D3E9B" w:rsidRPr="00D1472B" w:rsidRDefault="002D3E9B" w:rsidP="00816EBD">
            <w:pPr>
              <w:rPr>
                <w:rFonts w:ascii="Times New Roman" w:hAnsi="Times New Roman" w:cs="Times New Roman"/>
                <w:sz w:val="20"/>
                <w:szCs w:val="20"/>
              </w:rPr>
            </w:pPr>
            <w:ins w:id="47" w:author="Author">
              <w:r>
                <w:rPr>
                  <w:rFonts w:ascii="Times New Roman" w:hAnsi="Times New Roman" w:cs="Times New Roman"/>
                  <w:sz w:val="20"/>
                  <w:szCs w:val="20"/>
                </w:rPr>
                <w:t>In case the treaty conditions remains unchanged when filling in the template and the undertaking is not making use of the termination clause, the expiry date will be the next possible expiry date.</w:t>
              </w:r>
            </w:ins>
          </w:p>
        </w:tc>
      </w:tr>
      <w:tr w:rsidR="00E01C2E" w:rsidRPr="00C71089" w:rsidTr="00D1472B">
        <w:trPr>
          <w:trHeight w:val="315"/>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E01C2E" w:rsidRPr="00C71089" w:rsidTr="00D1472B">
        <w:trPr>
          <w:trHeight w:val="615"/>
        </w:trPr>
        <w:tc>
          <w:tcPr>
            <w:tcW w:w="1019" w:type="dxa"/>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0130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M1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Currency</w:t>
            </w:r>
          </w:p>
        </w:tc>
        <w:tc>
          <w:tcPr>
            <w:tcW w:w="6507" w:type="dxa"/>
            <w:hideMark/>
          </w:tcPr>
          <w:p w:rsidR="00E01C2E" w:rsidRPr="00D1472B" w:rsidRDefault="00744312" w:rsidP="00744312">
            <w:pPr>
              <w:rPr>
                <w:rFonts w:ascii="Times New Roman" w:hAnsi="Times New Roman" w:cs="Times New Roman"/>
                <w:sz w:val="20"/>
                <w:szCs w:val="20"/>
              </w:rPr>
            </w:pPr>
            <w:ins w:id="48" w:author="Author">
              <w:r w:rsidRPr="001353D5">
                <w:rPr>
                  <w:rFonts w:ascii="Times New Roman" w:hAnsi="Times New Roman" w:cs="Times New Roman"/>
                  <w:sz w:val="20"/>
                  <w:szCs w:val="20"/>
                </w:rPr>
                <w:t>Identify the ISO 4217 alphabetic code of the currency used whi</w:t>
              </w:r>
              <w:r>
                <w:rPr>
                  <w:rFonts w:ascii="Times New Roman" w:hAnsi="Times New Roman" w:cs="Times New Roman"/>
                  <w:sz w:val="20"/>
                  <w:szCs w:val="20"/>
                </w:rPr>
                <w:t>le placing the reinsurance treaty</w:t>
              </w:r>
              <w:r w:rsidRPr="001353D5">
                <w:rPr>
                  <w:rFonts w:ascii="Times New Roman" w:hAnsi="Times New Roman" w:cs="Times New Roman"/>
                  <w:sz w:val="20"/>
                  <w:szCs w:val="20"/>
                </w:rPr>
                <w:t>. All the amounts must be expressed in this currency</w:t>
              </w:r>
              <w:r>
                <w:rPr>
                  <w:rFonts w:ascii="Times New Roman" w:hAnsi="Times New Roman" w:cs="Times New Roman"/>
                  <w:sz w:val="20"/>
                  <w:szCs w:val="20"/>
                </w:rPr>
                <w:t xml:space="preserve"> for the specific cover, unless otherwise required by the national supervisory authority</w:t>
              </w:r>
              <w:r w:rsidRPr="001353D5">
                <w:rPr>
                  <w:rFonts w:ascii="Times New Roman" w:hAnsi="Times New Roman" w:cs="Times New Roman"/>
                  <w:sz w:val="20"/>
                  <w:szCs w:val="20"/>
                </w:rPr>
                <w:t>.</w:t>
              </w:r>
              <w:r>
                <w:rPr>
                  <w:rFonts w:ascii="Times New Roman" w:hAnsi="Times New Roman" w:cs="Times New Roman"/>
                  <w:sz w:val="20"/>
                  <w:szCs w:val="20"/>
                </w:rPr>
                <w:t xml:space="preserve"> </w:t>
              </w:r>
              <w:r w:rsidRPr="00213C7C">
                <w:rPr>
                  <w:rFonts w:ascii="Times New Roman" w:hAnsi="Times New Roman" w:cs="Times New Roman"/>
                  <w:sz w:val="20"/>
                  <w:szCs w:val="20"/>
                </w:rPr>
                <w:t>I</w:t>
              </w:r>
              <w:r>
                <w:rPr>
                  <w:rFonts w:ascii="Times New Roman" w:hAnsi="Times New Roman" w:cs="Times New Roman"/>
                  <w:sz w:val="20"/>
                  <w:szCs w:val="20"/>
                </w:rPr>
                <w:t>n case the treaty</w:t>
              </w:r>
              <w:r w:rsidRPr="00213C7C">
                <w:rPr>
                  <w:rFonts w:ascii="Times New Roman" w:hAnsi="Times New Roman" w:cs="Times New Roman"/>
                  <w:sz w:val="20"/>
                  <w:szCs w:val="20"/>
                </w:rPr>
                <w:t xml:space="preserve"> is placed in two different currencies, then</w:t>
              </w:r>
              <w:r w:rsidRPr="00DF2CD9">
                <w:rPr>
                  <w:rFonts w:ascii="Times New Roman" w:hAnsi="Times New Roman" w:cs="Times New Roman"/>
                  <w:sz w:val="20"/>
                  <w:szCs w:val="20"/>
                </w:rPr>
                <w:t xml:space="preserve"> the main currency must be filled.</w:t>
              </w:r>
            </w:ins>
            <w:del w:id="49" w:author="Author">
              <w:r w:rsidR="00816EBD" w:rsidRPr="00D1472B" w:rsidDel="00744312">
                <w:rPr>
                  <w:rFonts w:ascii="Times New Roman" w:hAnsi="Times New Roman" w:cs="Times New Roman"/>
                  <w:sz w:val="20"/>
                  <w:szCs w:val="20"/>
                </w:rPr>
                <w:delText>Identify the ISO 4217 alphabetic code of the c</w:delText>
              </w:r>
              <w:r w:rsidR="00E01C2E" w:rsidRPr="00D1472B" w:rsidDel="00744312">
                <w:rPr>
                  <w:rFonts w:ascii="Times New Roman" w:hAnsi="Times New Roman" w:cs="Times New Roman"/>
                  <w:sz w:val="20"/>
                  <w:szCs w:val="20"/>
                </w:rPr>
                <w:delText>urrency used while placing the reinsurance treaty. All the amounts of this record must be expressed in this currency.</w:delText>
              </w:r>
            </w:del>
            <w:ins w:id="50" w:author="Author">
              <w:del w:id="51" w:author="Author">
                <w:r w:rsidR="00FD6F58" w:rsidDel="00744312">
                  <w:rPr>
                    <w:rFonts w:ascii="Times New Roman" w:hAnsi="Times New Roman" w:cs="Times New Roman"/>
                    <w:sz w:val="20"/>
                    <w:szCs w:val="20"/>
                  </w:rPr>
                  <w:delText xml:space="preserve"> </w:delText>
                </w:r>
                <w:r w:rsidR="00FD6F58" w:rsidRPr="002701FC" w:rsidDel="00744312">
                  <w:rPr>
                    <w:rFonts w:ascii="Times New Roman" w:hAnsi="Times New Roman" w:cs="Times New Roman"/>
                    <w:sz w:val="20"/>
                    <w:szCs w:val="20"/>
                  </w:rPr>
                  <w:delText>In case the facultative cover is placed in two different currencies, then the main currency must be filled</w:delText>
                </w:r>
              </w:del>
              <w:r w:rsidR="00FD6F58">
                <w:rPr>
                  <w:rFonts w:ascii="Times New Roman" w:hAnsi="Times New Roman" w:cs="Times New Roman"/>
                  <w:sz w:val="20"/>
                  <w:szCs w:val="20"/>
                </w:rPr>
                <w:t>.</w:t>
              </w:r>
            </w:ins>
          </w:p>
        </w:tc>
      </w:tr>
      <w:tr w:rsidR="000D710D" w:rsidRPr="00C71089" w:rsidTr="00D1472B">
        <w:tc>
          <w:tcPr>
            <w:tcW w:w="1019" w:type="dxa"/>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C0140</w:t>
            </w:r>
          </w:p>
          <w:p w:rsidR="000D710D"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0D710D" w:rsidRPr="00D1472B">
              <w:rPr>
                <w:rFonts w:ascii="Times New Roman" w:hAnsi="Times New Roman" w:cs="Times New Roman"/>
                <w:sz w:val="20"/>
                <w:szCs w:val="20"/>
              </w:rPr>
              <w:t>N1</w:t>
            </w:r>
            <w:r>
              <w:rPr>
                <w:rFonts w:ascii="Times New Roman" w:hAnsi="Times New Roman" w:cs="Times New Roman"/>
                <w:sz w:val="20"/>
                <w:szCs w:val="20"/>
              </w:rPr>
              <w:t>)</w:t>
            </w:r>
          </w:p>
        </w:tc>
        <w:tc>
          <w:tcPr>
            <w:tcW w:w="1716" w:type="dxa"/>
            <w:hideMark/>
          </w:tcPr>
          <w:p w:rsidR="000D710D" w:rsidRPr="00D1472B" w:rsidRDefault="000D710D" w:rsidP="00BA364E">
            <w:pPr>
              <w:rPr>
                <w:rFonts w:ascii="Times New Roman" w:hAnsi="Times New Roman" w:cs="Times New Roman"/>
                <w:sz w:val="20"/>
                <w:szCs w:val="20"/>
              </w:rPr>
            </w:pPr>
            <w:r w:rsidRPr="00D1472B">
              <w:rPr>
                <w:rFonts w:ascii="Times New Roman" w:hAnsi="Times New Roman" w:cs="Times New Roman"/>
                <w:sz w:val="20"/>
                <w:szCs w:val="20"/>
              </w:rPr>
              <w:t xml:space="preserve">Type of underwriting model </w:t>
            </w:r>
          </w:p>
        </w:tc>
        <w:tc>
          <w:tcPr>
            <w:tcW w:w="6507" w:type="dxa"/>
            <w:hideMark/>
          </w:tcPr>
          <w:p w:rsidR="000D710D" w:rsidRPr="00D1472B" w:rsidRDefault="000D710D">
            <w:pPr>
              <w:rPr>
                <w:rFonts w:ascii="Times New Roman" w:hAnsi="Times New Roman" w:cs="Times New Roman"/>
                <w:sz w:val="20"/>
                <w:szCs w:val="20"/>
              </w:rPr>
            </w:pPr>
            <w:r w:rsidRPr="00D1472B">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DC41BC" w:rsidRPr="00D1472B" w:rsidRDefault="00DC41BC" w:rsidP="00D1472B">
            <w:pPr>
              <w:rPr>
                <w:rFonts w:ascii="Times New Roman" w:hAnsi="Times New Roman" w:cs="Times New Roman"/>
                <w:sz w:val="20"/>
                <w:szCs w:val="20"/>
              </w:rPr>
            </w:pPr>
            <w:r w:rsidRPr="00D1472B">
              <w:rPr>
                <w:rFonts w:ascii="Times New Roman" w:hAnsi="Times New Roman" w:cs="Times New Roman"/>
                <w:sz w:val="20"/>
                <w:szCs w:val="20"/>
              </w:rPr>
              <w:t>1 - Sum Insured</w:t>
            </w:r>
          </w:p>
          <w:p w:rsidR="000D710D" w:rsidRPr="00D1472B" w:rsidRDefault="000D710D" w:rsidP="00D1472B">
            <w:pPr>
              <w:rPr>
                <w:rFonts w:ascii="Times New Roman" w:hAnsi="Times New Roman" w:cs="Times New Roman"/>
                <w:sz w:val="20"/>
                <w:szCs w:val="20"/>
              </w:rPr>
            </w:pPr>
            <w:proofErr w:type="gramStart"/>
            <w:r w:rsidRPr="00D1472B">
              <w:rPr>
                <w:rFonts w:ascii="Times New Roman" w:hAnsi="Times New Roman" w:cs="Times New Roman"/>
                <w:sz w:val="20"/>
                <w:szCs w:val="20"/>
              </w:rPr>
              <w:t>the</w:t>
            </w:r>
            <w:proofErr w:type="gramEnd"/>
            <w:r w:rsidRPr="00D1472B">
              <w:rPr>
                <w:rFonts w:ascii="Times New Roman" w:hAnsi="Times New Roman" w:cs="Times New Roman"/>
                <w:sz w:val="20"/>
                <w:szCs w:val="20"/>
              </w:rPr>
              <w:t xml:space="preserve"> highest amount that the insurer can be obliged to pay out</w:t>
            </w:r>
            <w:r w:rsidR="00B853F4">
              <w:rPr>
                <w:rFonts w:ascii="Times New Roman" w:hAnsi="Times New Roman" w:cs="Times New Roman"/>
                <w:sz w:val="20"/>
                <w:szCs w:val="20"/>
              </w:rPr>
              <w:t xml:space="preserve"> </w:t>
            </w:r>
            <w:r w:rsidR="00B853F4" w:rsidRPr="00B853F4">
              <w:rPr>
                <w:rFonts w:ascii="Times New Roman" w:hAnsi="Times New Roman" w:cs="Times New Roman"/>
                <w:sz w:val="20"/>
                <w:szCs w:val="20"/>
              </w:rPr>
              <w:t>according to the original policy</w:t>
            </w:r>
            <w:r w:rsidRPr="00D1472B">
              <w:rPr>
                <w:rFonts w:ascii="Times New Roman" w:hAnsi="Times New Roman" w:cs="Times New Roman"/>
                <w:sz w:val="20"/>
                <w:szCs w:val="20"/>
              </w:rPr>
              <w:t>. SI must also be filled when type of underwriting model is not applicable</w:t>
            </w:r>
          </w:p>
          <w:p w:rsidR="00DC41BC" w:rsidRPr="00D1472B"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2 </w:t>
            </w:r>
            <w:r w:rsidRPr="00D1472B">
              <w:rPr>
                <w:rFonts w:ascii="Times New Roman" w:hAnsi="Times New Roman" w:cs="Times New Roman"/>
                <w:sz w:val="20"/>
                <w:szCs w:val="20"/>
              </w:rPr>
              <w:t xml:space="preserve">- </w:t>
            </w:r>
            <w:r w:rsidR="000D710D" w:rsidRPr="00D1472B">
              <w:rPr>
                <w:rFonts w:ascii="Times New Roman" w:hAnsi="Times New Roman" w:cs="Times New Roman"/>
                <w:sz w:val="20"/>
                <w:szCs w:val="20"/>
              </w:rPr>
              <w:t>Maximum Possible Loss</w:t>
            </w:r>
          </w:p>
          <w:p w:rsidR="000D710D" w:rsidRPr="00D1472B" w:rsidRDefault="00844FA3" w:rsidP="00D1472B">
            <w:pPr>
              <w:rPr>
                <w:rFonts w:ascii="Times New Roman" w:hAnsi="Times New Roman" w:cs="Times New Roman"/>
                <w:sz w:val="20"/>
                <w:szCs w:val="20"/>
              </w:rPr>
            </w:pPr>
            <w:r w:rsidRPr="00D1472B">
              <w:rPr>
                <w:rFonts w:ascii="Times New Roman" w:hAnsi="Times New Roman" w:cs="Times New Roman"/>
                <w:sz w:val="20"/>
                <w:szCs w:val="20"/>
              </w:rPr>
              <w:t>loss</w:t>
            </w:r>
            <w:r w:rsidR="000D710D" w:rsidRPr="00D1472B">
              <w:rPr>
                <w:rFonts w:ascii="Times New Roman" w:hAnsi="Times New Roman" w:cs="Times New Roman"/>
                <w:sz w:val="20"/>
                <w:szCs w:val="20"/>
              </w:rPr>
              <w:t xml:space="preserve"> which may occur when the most unfavourable circumstances being more or less exceptionally combined, the fire is only stopped by impassable obstacles or lack of substance (according to the definition accepted by CEA in 1999)</w:t>
            </w:r>
          </w:p>
          <w:p w:rsidR="00DC41BC" w:rsidRPr="00D1472B"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3 - </w:t>
            </w:r>
            <w:r w:rsidR="000D710D" w:rsidRPr="00D1472B">
              <w:rPr>
                <w:rFonts w:ascii="Times New Roman" w:hAnsi="Times New Roman" w:cs="Times New Roman"/>
                <w:sz w:val="20"/>
                <w:szCs w:val="20"/>
              </w:rPr>
              <w:t>Probable Maximum Loss</w:t>
            </w:r>
          </w:p>
          <w:p w:rsidR="000D710D" w:rsidRPr="00D1472B" w:rsidRDefault="00B853F4" w:rsidP="00D1472B">
            <w:pPr>
              <w:rPr>
                <w:rFonts w:ascii="Times New Roman" w:hAnsi="Times New Roman" w:cs="Times New Roman"/>
                <w:sz w:val="20"/>
                <w:szCs w:val="20"/>
              </w:rPr>
            </w:pPr>
            <w:r w:rsidRPr="00B853F4">
              <w:rPr>
                <w:rFonts w:ascii="Times New Roman" w:hAnsi="Times New Roman" w:cs="Times New Roman"/>
                <w:sz w:val="20"/>
                <w:szCs w:val="20"/>
              </w:rPr>
              <w:t>defined as the</w:t>
            </w:r>
            <w:r>
              <w:rPr>
                <w:rFonts w:ascii="Times New Roman" w:hAnsi="Times New Roman" w:cs="Times New Roman"/>
                <w:sz w:val="20"/>
                <w:szCs w:val="20"/>
              </w:rPr>
              <w:t xml:space="preserve"> </w:t>
            </w:r>
            <w:r w:rsidR="000D710D" w:rsidRPr="00D1472B">
              <w:rPr>
                <w:rFonts w:ascii="Times New Roman" w:hAnsi="Times New Roman" w:cs="Times New Roman"/>
                <w:sz w:val="20"/>
                <w:szCs w:val="20"/>
              </w:rPr>
              <w:t>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w:t>
            </w:r>
            <w:r w:rsidR="008070D1" w:rsidRPr="00D1472B">
              <w:rPr>
                <w:rFonts w:ascii="Times New Roman" w:hAnsi="Times New Roman" w:cs="Times New Roman"/>
                <w:sz w:val="20"/>
                <w:szCs w:val="20"/>
              </w:rPr>
              <w:t xml:space="preserve">aximum </w:t>
            </w:r>
            <w:r w:rsidR="000D710D" w:rsidRPr="00D1472B">
              <w:rPr>
                <w:rFonts w:ascii="Times New Roman" w:hAnsi="Times New Roman" w:cs="Times New Roman"/>
                <w:sz w:val="20"/>
                <w:szCs w:val="20"/>
              </w:rPr>
              <w:t>P</w:t>
            </w:r>
            <w:r w:rsidR="008070D1" w:rsidRPr="00D1472B">
              <w:rPr>
                <w:rFonts w:ascii="Times New Roman" w:hAnsi="Times New Roman" w:cs="Times New Roman"/>
                <w:sz w:val="20"/>
                <w:szCs w:val="20"/>
              </w:rPr>
              <w:t xml:space="preserve">ossible </w:t>
            </w:r>
            <w:r w:rsidR="000D710D" w:rsidRPr="00D1472B">
              <w:rPr>
                <w:rFonts w:ascii="Times New Roman" w:hAnsi="Times New Roman" w:cs="Times New Roman"/>
                <w:sz w:val="20"/>
                <w:szCs w:val="20"/>
              </w:rPr>
              <w:t>L</w:t>
            </w:r>
            <w:r w:rsidR="008070D1" w:rsidRPr="00D1472B">
              <w:rPr>
                <w:rFonts w:ascii="Times New Roman" w:hAnsi="Times New Roman" w:cs="Times New Roman"/>
                <w:sz w:val="20"/>
                <w:szCs w:val="20"/>
              </w:rPr>
              <w:t>oss</w:t>
            </w:r>
            <w:r w:rsidR="000D710D" w:rsidRPr="00D1472B">
              <w:rPr>
                <w:rFonts w:ascii="Times New Roman" w:hAnsi="Times New Roman" w:cs="Times New Roman"/>
                <w:sz w:val="20"/>
                <w:szCs w:val="20"/>
              </w:rPr>
              <w:t xml:space="preserve"> and E</w:t>
            </w:r>
            <w:r w:rsidR="008070D1" w:rsidRPr="00D1472B">
              <w:rPr>
                <w:rFonts w:ascii="Times New Roman" w:hAnsi="Times New Roman" w:cs="Times New Roman"/>
                <w:sz w:val="20"/>
                <w:szCs w:val="20"/>
              </w:rPr>
              <w:t xml:space="preserve">stimated </w:t>
            </w:r>
            <w:r w:rsidR="000D710D" w:rsidRPr="00D1472B">
              <w:rPr>
                <w:rFonts w:ascii="Times New Roman" w:hAnsi="Times New Roman" w:cs="Times New Roman"/>
                <w:sz w:val="20"/>
                <w:szCs w:val="20"/>
              </w:rPr>
              <w:t>M</w:t>
            </w:r>
            <w:r w:rsidR="008070D1" w:rsidRPr="00D1472B">
              <w:rPr>
                <w:rFonts w:ascii="Times New Roman" w:hAnsi="Times New Roman" w:cs="Times New Roman"/>
                <w:sz w:val="20"/>
                <w:szCs w:val="20"/>
              </w:rPr>
              <w:t xml:space="preserve">aximum </w:t>
            </w:r>
            <w:r w:rsidR="000D710D" w:rsidRPr="00D1472B">
              <w:rPr>
                <w:rFonts w:ascii="Times New Roman" w:hAnsi="Times New Roman" w:cs="Times New Roman"/>
                <w:sz w:val="20"/>
                <w:szCs w:val="20"/>
              </w:rPr>
              <w:t>L</w:t>
            </w:r>
            <w:r w:rsidR="008070D1" w:rsidRPr="00D1472B">
              <w:rPr>
                <w:rFonts w:ascii="Times New Roman" w:hAnsi="Times New Roman" w:cs="Times New Roman"/>
                <w:sz w:val="20"/>
                <w:szCs w:val="20"/>
              </w:rPr>
              <w:t>oss</w:t>
            </w:r>
            <w:r w:rsidR="000D710D" w:rsidRPr="00D1472B">
              <w:rPr>
                <w:rFonts w:ascii="Times New Roman" w:hAnsi="Times New Roman" w:cs="Times New Roman"/>
                <w:sz w:val="20"/>
                <w:szCs w:val="20"/>
              </w:rPr>
              <w:t xml:space="preserve"> that is generally accepted and frequently used by insurers, reinsurers and reinsurance brokers</w:t>
            </w:r>
          </w:p>
          <w:p w:rsidR="00DC41BC"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4 - </w:t>
            </w:r>
            <w:r w:rsidR="000D710D" w:rsidRPr="00D1472B">
              <w:rPr>
                <w:rFonts w:ascii="Times New Roman" w:hAnsi="Times New Roman" w:cs="Times New Roman"/>
                <w:sz w:val="20"/>
                <w:szCs w:val="20"/>
              </w:rPr>
              <w:t>Estimated Maximum Loss</w:t>
            </w:r>
          </w:p>
          <w:p w:rsidR="000D710D" w:rsidRPr="00D1472B" w:rsidRDefault="008070D1" w:rsidP="00D1472B">
            <w:pPr>
              <w:rPr>
                <w:rFonts w:ascii="Times New Roman" w:hAnsi="Times New Roman" w:cs="Times New Roman"/>
                <w:sz w:val="20"/>
                <w:szCs w:val="20"/>
              </w:rPr>
            </w:pPr>
            <w:r w:rsidRPr="00D1472B">
              <w:rPr>
                <w:rFonts w:ascii="Times New Roman" w:hAnsi="Times New Roman" w:cs="Times New Roman"/>
                <w:sz w:val="20"/>
                <w:szCs w:val="20"/>
              </w:rPr>
              <w:t xml:space="preserve">loss </w:t>
            </w:r>
            <w:r w:rsidR="000D710D" w:rsidRPr="00D1472B">
              <w:rPr>
                <w:rFonts w:ascii="Times New Roman" w:hAnsi="Times New Roman" w:cs="Times New Roman"/>
                <w:sz w:val="20"/>
                <w:szCs w:val="20"/>
              </w:rPr>
              <w:t>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DC41BC"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5 - </w:t>
            </w:r>
            <w:r w:rsidR="000D710D" w:rsidRPr="00D1472B">
              <w:rPr>
                <w:rFonts w:ascii="Times New Roman" w:hAnsi="Times New Roman" w:cs="Times New Roman"/>
                <w:sz w:val="20"/>
                <w:szCs w:val="20"/>
              </w:rPr>
              <w:t>Other</w:t>
            </w:r>
          </w:p>
          <w:p w:rsidR="00FC79CE" w:rsidRDefault="000D710D" w:rsidP="00FC79CE">
            <w:pPr>
              <w:rPr>
                <w:ins w:id="52" w:author="Author"/>
                <w:rFonts w:ascii="Times New Roman" w:hAnsi="Times New Roman" w:cs="Times New Roman"/>
                <w:sz w:val="20"/>
                <w:szCs w:val="20"/>
              </w:rPr>
            </w:pPr>
            <w:proofErr w:type="gramStart"/>
            <w:r w:rsidRPr="00D1472B">
              <w:rPr>
                <w:rFonts w:ascii="Times New Roman" w:hAnsi="Times New Roman" w:cs="Times New Roman"/>
                <w:sz w:val="20"/>
                <w:szCs w:val="20"/>
              </w:rPr>
              <w:t>other</w:t>
            </w:r>
            <w:proofErr w:type="gramEnd"/>
            <w:r w:rsidRPr="00D1472B">
              <w:rPr>
                <w:rFonts w:ascii="Times New Roman" w:hAnsi="Times New Roman" w:cs="Times New Roman"/>
                <w:sz w:val="20"/>
                <w:szCs w:val="20"/>
              </w:rPr>
              <w:t xml:space="preserve"> possible underwriting models </w:t>
            </w:r>
            <w:r w:rsidRPr="00FC79CE">
              <w:rPr>
                <w:rFonts w:ascii="Times New Roman" w:hAnsi="Times New Roman" w:cs="Times New Roman"/>
                <w:sz w:val="20"/>
                <w:szCs w:val="20"/>
              </w:rPr>
              <w:t xml:space="preserve">used.  The type of "other" underwriting model applied must be explained in the </w:t>
            </w:r>
            <w:del w:id="53" w:author="Author">
              <w:r w:rsidRPr="00FC79CE" w:rsidDel="00C84DB4">
                <w:rPr>
                  <w:rFonts w:ascii="Times New Roman" w:hAnsi="Times New Roman" w:cs="Times New Roman"/>
                  <w:sz w:val="20"/>
                  <w:szCs w:val="20"/>
                </w:rPr>
                <w:delText xml:space="preserve">Narrative </w:delText>
              </w:r>
            </w:del>
            <w:ins w:id="54" w:author="Author">
              <w:r w:rsidR="00C84DB4" w:rsidRPr="00FC79CE">
                <w:rPr>
                  <w:rFonts w:ascii="Times New Roman" w:hAnsi="Times New Roman" w:cs="Times New Roman"/>
                  <w:sz w:val="20"/>
                  <w:szCs w:val="20"/>
                </w:rPr>
                <w:t xml:space="preserve">Regular Supervisory </w:t>
              </w:r>
            </w:ins>
            <w:r w:rsidRPr="00FC79CE">
              <w:rPr>
                <w:rFonts w:ascii="Times New Roman" w:hAnsi="Times New Roman" w:cs="Times New Roman"/>
                <w:sz w:val="20"/>
                <w:szCs w:val="20"/>
              </w:rPr>
              <w:t>Report</w:t>
            </w:r>
            <w:del w:id="55" w:author="Author">
              <w:r w:rsidRPr="00FC79CE" w:rsidDel="00FC79CE">
                <w:rPr>
                  <w:rFonts w:ascii="Times New Roman" w:hAnsi="Times New Roman" w:cs="Times New Roman"/>
                  <w:sz w:val="20"/>
                  <w:szCs w:val="20"/>
                </w:rPr>
                <w:delText>, Section Risk Profile under Type of risk Underwriting Risk</w:delText>
              </w:r>
            </w:del>
            <w:ins w:id="56" w:author="Author">
              <w:r w:rsidR="00FC79CE" w:rsidRPr="00FC79CE">
                <w:rPr>
                  <w:rFonts w:ascii="Times New Roman" w:hAnsi="Times New Roman" w:cs="Times New Roman"/>
                  <w:sz w:val="20"/>
                  <w:szCs w:val="20"/>
                </w:rPr>
                <w:t>.</w:t>
              </w:r>
            </w:ins>
          </w:p>
          <w:p w:rsidR="00FC79CE" w:rsidRDefault="00FD6F58" w:rsidP="00FC79CE">
            <w:pPr>
              <w:rPr>
                <w:ins w:id="57" w:author="Author"/>
                <w:rFonts w:ascii="Times New Roman" w:hAnsi="Times New Roman" w:cs="Times New Roman"/>
                <w:sz w:val="20"/>
                <w:szCs w:val="20"/>
              </w:rPr>
            </w:pPr>
            <w:ins w:id="58" w:author="Author">
              <w:del w:id="59" w:author="Author">
                <w:r w:rsidDel="00FC79CE">
                  <w:rPr>
                    <w:rFonts w:ascii="Times New Roman" w:hAnsi="Times New Roman" w:cs="Times New Roman"/>
                    <w:sz w:val="20"/>
                    <w:szCs w:val="20"/>
                  </w:rPr>
                  <w:delText xml:space="preserve"> </w:delText>
                </w:r>
              </w:del>
            </w:ins>
          </w:p>
          <w:p w:rsidR="000D710D" w:rsidRPr="00D1472B" w:rsidRDefault="00FD6F58" w:rsidP="00FC79CE">
            <w:pPr>
              <w:rPr>
                <w:rFonts w:ascii="Times New Roman" w:hAnsi="Times New Roman" w:cs="Times New Roman"/>
                <w:sz w:val="20"/>
                <w:szCs w:val="20"/>
              </w:rPr>
            </w:pPr>
            <w:ins w:id="60" w:author="Author">
              <w:r>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ins>
          </w:p>
        </w:tc>
      </w:tr>
      <w:tr w:rsidR="00E01C2E" w:rsidRPr="00C71089" w:rsidTr="00D1472B">
        <w:trPr>
          <w:trHeight w:val="930"/>
        </w:trPr>
        <w:tc>
          <w:tcPr>
            <w:tcW w:w="1019" w:type="dxa"/>
            <w:hideMark/>
          </w:tcPr>
          <w:p w:rsidR="00934BD3" w:rsidRDefault="008070D1"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0150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O1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Estimated Subject Premium Income (XL - ESPI)</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the estimated subject premiums income</w:t>
            </w:r>
            <w:ins w:id="61" w:author="Author">
              <w:r w:rsidR="00744312">
                <w:rPr>
                  <w:rFonts w:ascii="Times New Roman" w:hAnsi="Times New Roman" w:cs="Times New Roman"/>
                  <w:sz w:val="20"/>
                  <w:szCs w:val="20"/>
                </w:rPr>
                <w:t xml:space="preserve"> relating to the contract period</w:t>
              </w:r>
            </w:ins>
            <w:r w:rsidRPr="00D1472B">
              <w:rPr>
                <w:rFonts w:ascii="Times New Roman" w:hAnsi="Times New Roman" w:cs="Times New Roman"/>
                <w:sz w:val="20"/>
                <w:szCs w:val="20"/>
              </w:rPr>
              <w:t>. It is normally the amount of premium referring to the portfolio protected under Excess of Loss treaties; in any case it is the amount on which the reinsurance premium is calculated by applying the rate.</w:t>
            </w:r>
            <w:ins w:id="62" w:author="Author">
              <w:r w:rsidR="00744312">
                <w:rPr>
                  <w:rFonts w:ascii="Times New Roman" w:hAnsi="Times New Roman" w:cs="Times New Roman"/>
                  <w:sz w:val="20"/>
                  <w:szCs w:val="20"/>
                </w:rPr>
                <w:t xml:space="preserve"> This item is only reported for XL treaties.</w:t>
              </w:r>
            </w:ins>
          </w:p>
        </w:tc>
      </w:tr>
      <w:tr w:rsidR="00E01C2E" w:rsidRPr="00C71089" w:rsidTr="00D1472B">
        <w:trPr>
          <w:trHeight w:val="1215"/>
        </w:trPr>
        <w:tc>
          <w:tcPr>
            <w:tcW w:w="1019" w:type="dxa"/>
            <w:hideMark/>
          </w:tcPr>
          <w:p w:rsidR="00A530CF" w:rsidRDefault="008070D1"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0160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P1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Gross Estimated Treaty Premium Income (proportional and non-proportional)</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premium for 100% of the treaty</w:t>
            </w:r>
            <w:ins w:id="63" w:author="Author">
              <w:r w:rsidR="00744312">
                <w:rPr>
                  <w:rFonts w:ascii="Times New Roman" w:hAnsi="Times New Roman" w:cs="Times New Roman"/>
                  <w:sz w:val="20"/>
                  <w:szCs w:val="20"/>
                </w:rPr>
                <w:t xml:space="preserve"> relating to the contract period</w:t>
              </w:r>
            </w:ins>
            <w:r w:rsidRPr="00D1472B">
              <w:rPr>
                <w:rFonts w:ascii="Times New Roman" w:hAnsi="Times New Roman" w:cs="Times New Roman"/>
                <w:sz w:val="20"/>
                <w:szCs w:val="20"/>
              </w:rPr>
              <w:t xml:space="preserve">. This amount is the equivalent of the </w:t>
            </w:r>
            <w:ins w:id="64" w:author="Author">
              <w:r w:rsidR="00EB0FAA">
                <w:rPr>
                  <w:rFonts w:ascii="Times New Roman" w:hAnsi="Times New Roman" w:cs="Times New Roman"/>
                  <w:sz w:val="20"/>
                  <w:szCs w:val="20"/>
                </w:rPr>
                <w:t xml:space="preserve">100% </w:t>
              </w:r>
            </w:ins>
            <w:r w:rsidRPr="00D1472B">
              <w:rPr>
                <w:rFonts w:ascii="Times New Roman" w:hAnsi="Times New Roman" w:cs="Times New Roman"/>
                <w:sz w:val="20"/>
                <w:szCs w:val="20"/>
              </w:rPr>
              <w:t xml:space="preserve">reinsurance premium </w:t>
            </w:r>
            <w:ins w:id="65" w:author="Author">
              <w:r w:rsidR="00EB0FAA">
                <w:rPr>
                  <w:rFonts w:ascii="Times New Roman" w:hAnsi="Times New Roman" w:cs="Times New Roman"/>
                  <w:sz w:val="20"/>
                  <w:szCs w:val="20"/>
                </w:rPr>
                <w:t>to be paid to all reinsurers</w:t>
              </w:r>
              <w:r w:rsidR="00EB0FAA" w:rsidRPr="00D1472B">
                <w:rPr>
                  <w:rFonts w:ascii="Times New Roman" w:hAnsi="Times New Roman" w:cs="Times New Roman"/>
                  <w:sz w:val="20"/>
                  <w:szCs w:val="20"/>
                </w:rPr>
                <w:t xml:space="preserve"> </w:t>
              </w:r>
            </w:ins>
            <w:r w:rsidRPr="00D1472B">
              <w:rPr>
                <w:rFonts w:ascii="Times New Roman" w:hAnsi="Times New Roman" w:cs="Times New Roman"/>
                <w:sz w:val="20"/>
                <w:szCs w:val="20"/>
              </w:rPr>
              <w:t xml:space="preserve">for </w:t>
            </w:r>
            <w:ins w:id="66" w:author="Author">
              <w:r w:rsidR="00EB0FAA">
                <w:rPr>
                  <w:rFonts w:ascii="Times New Roman" w:hAnsi="Times New Roman" w:cs="Times New Roman"/>
                  <w:sz w:val="20"/>
                  <w:szCs w:val="20"/>
                </w:rPr>
                <w:t>the treaty period</w:t>
              </w:r>
            </w:ins>
            <w:del w:id="67" w:author="Author">
              <w:r w:rsidRPr="00D1472B" w:rsidDel="00EB0FAA">
                <w:rPr>
                  <w:rFonts w:ascii="Times New Roman" w:hAnsi="Times New Roman" w:cs="Times New Roman"/>
                  <w:sz w:val="20"/>
                  <w:szCs w:val="20"/>
                </w:rPr>
                <w:delText>100%</w:delText>
              </w:r>
            </w:del>
            <w:r w:rsidRPr="00D1472B">
              <w:rPr>
                <w:rFonts w:ascii="Times New Roman" w:hAnsi="Times New Roman" w:cs="Times New Roman"/>
                <w:sz w:val="20"/>
                <w:szCs w:val="20"/>
              </w:rPr>
              <w:t>, including the premium corresponding to unplaced shares.</w:t>
            </w:r>
          </w:p>
        </w:tc>
      </w:tr>
      <w:tr w:rsidR="00E01C2E" w:rsidRPr="00C71089" w:rsidTr="00D1472B">
        <w:trPr>
          <w:trHeight w:val="1050"/>
        </w:trPr>
        <w:tc>
          <w:tcPr>
            <w:tcW w:w="1019" w:type="dxa"/>
            <w:hideMark/>
          </w:tcPr>
          <w:p w:rsidR="00A530CF" w:rsidRDefault="008070D1"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0170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Q1</w:t>
            </w:r>
            <w:r>
              <w:rPr>
                <w:rFonts w:ascii="Times New Roman" w:hAnsi="Times New Roman" w:cs="Times New Roman"/>
                <w:sz w:val="20"/>
                <w:szCs w:val="20"/>
              </w:rPr>
              <w:t>)</w:t>
            </w:r>
          </w:p>
        </w:tc>
        <w:tc>
          <w:tcPr>
            <w:tcW w:w="1716" w:type="dxa"/>
            <w:hideMark/>
          </w:tcPr>
          <w:p w:rsidR="00E01C2E" w:rsidRPr="00D1472B" w:rsidRDefault="00E01C2E" w:rsidP="00C84DB4">
            <w:pPr>
              <w:rPr>
                <w:rFonts w:ascii="Times New Roman" w:hAnsi="Times New Roman" w:cs="Times New Roman"/>
                <w:sz w:val="20"/>
                <w:szCs w:val="20"/>
              </w:rPr>
            </w:pPr>
            <w:r w:rsidRPr="00D1472B">
              <w:rPr>
                <w:rFonts w:ascii="Times New Roman" w:hAnsi="Times New Roman" w:cs="Times New Roman"/>
                <w:sz w:val="20"/>
                <w:szCs w:val="20"/>
              </w:rPr>
              <w:t xml:space="preserve">Aggregate deductibles </w:t>
            </w:r>
            <w:del w:id="68" w:author="Author">
              <w:r w:rsidRPr="00D1472B" w:rsidDel="00C84DB4">
                <w:rPr>
                  <w:rFonts w:ascii="Times New Roman" w:hAnsi="Times New Roman" w:cs="Times New Roman"/>
                  <w:sz w:val="20"/>
                  <w:szCs w:val="20"/>
                </w:rPr>
                <w:delText>(amount)</w:delText>
              </w:r>
            </w:del>
          </w:p>
        </w:tc>
        <w:tc>
          <w:tcPr>
            <w:tcW w:w="6507" w:type="dxa"/>
            <w:hideMark/>
          </w:tcPr>
          <w:p w:rsidR="00E01C2E"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amount of franchise, meaning an additional retention when losses are covered by the reinsurer only when a certain amount of cumulative losses have taken place. This item is reported only if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0180</w:t>
            </w:r>
            <w:r w:rsidRPr="00D1472B">
              <w:rPr>
                <w:rFonts w:ascii="Times New Roman" w:hAnsi="Times New Roman" w:cs="Times New Roman"/>
                <w:sz w:val="20"/>
                <w:szCs w:val="20"/>
              </w:rPr>
              <w:t xml:space="preserve"> is not reported.</w:t>
            </w:r>
          </w:p>
        </w:tc>
      </w:tr>
      <w:tr w:rsidR="00E01C2E" w:rsidRPr="00C71089" w:rsidTr="00D1472B">
        <w:trPr>
          <w:trHeight w:val="945"/>
        </w:trPr>
        <w:tc>
          <w:tcPr>
            <w:tcW w:w="1019" w:type="dxa"/>
            <w:hideMark/>
          </w:tcPr>
          <w:p w:rsidR="00A530CF" w:rsidRDefault="00F02B89"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0180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R1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Aggregate deductibles (%)</w:t>
            </w:r>
          </w:p>
        </w:tc>
        <w:tc>
          <w:tcPr>
            <w:tcW w:w="6507" w:type="dxa"/>
            <w:hideMark/>
          </w:tcPr>
          <w:p w:rsidR="00E01C2E"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percentage of franchise, meaning an additional retention percentage when losses are covered by the reinsurer only when a certain amount of cumulative losses have taken place. This item is reported only if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0170</w:t>
            </w:r>
            <w:r w:rsidRPr="00D1472B">
              <w:rPr>
                <w:rFonts w:ascii="Times New Roman" w:hAnsi="Times New Roman" w:cs="Times New Roman"/>
                <w:sz w:val="20"/>
                <w:szCs w:val="20"/>
              </w:rPr>
              <w:t xml:space="preserve"> is not reported.</w:t>
            </w:r>
          </w:p>
          <w:p w:rsidR="0005328E" w:rsidRPr="00D1472B" w:rsidRDefault="0005328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E54B07">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915"/>
        </w:trPr>
        <w:tc>
          <w:tcPr>
            <w:tcW w:w="1019" w:type="dxa"/>
            <w:hideMark/>
          </w:tcPr>
          <w:p w:rsidR="00A530CF" w:rsidRDefault="00F02B89"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0190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S1</w:t>
            </w:r>
            <w:r>
              <w:rPr>
                <w:rFonts w:ascii="Times New Roman" w:hAnsi="Times New Roman" w:cs="Times New Roman"/>
                <w:sz w:val="20"/>
                <w:szCs w:val="20"/>
              </w:rPr>
              <w:t>)</w:t>
            </w:r>
          </w:p>
        </w:tc>
        <w:tc>
          <w:tcPr>
            <w:tcW w:w="1716" w:type="dxa"/>
            <w:hideMark/>
          </w:tcPr>
          <w:p w:rsidR="00E01C2E" w:rsidRPr="00D1472B" w:rsidRDefault="00E01C2E" w:rsidP="00C84DB4">
            <w:pPr>
              <w:rPr>
                <w:rFonts w:ascii="Times New Roman" w:hAnsi="Times New Roman" w:cs="Times New Roman"/>
                <w:sz w:val="20"/>
                <w:szCs w:val="20"/>
              </w:rPr>
            </w:pPr>
            <w:r w:rsidRPr="00D1472B">
              <w:rPr>
                <w:rFonts w:ascii="Times New Roman" w:hAnsi="Times New Roman" w:cs="Times New Roman"/>
                <w:sz w:val="20"/>
                <w:szCs w:val="20"/>
              </w:rPr>
              <w:t xml:space="preserve">Retention or priority </w:t>
            </w:r>
            <w:del w:id="69" w:author="Author">
              <w:r w:rsidRPr="00D1472B" w:rsidDel="00C84DB4">
                <w:rPr>
                  <w:rFonts w:ascii="Times New Roman" w:hAnsi="Times New Roman" w:cs="Times New Roman"/>
                  <w:sz w:val="20"/>
                  <w:szCs w:val="20"/>
                </w:rPr>
                <w:delText>(amount)</w:delText>
              </w:r>
            </w:del>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amount, for Surplus, Working XL and Catastrophe XL treaties, that is stated as retention or priority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w:t>
            </w:r>
          </w:p>
        </w:tc>
      </w:tr>
      <w:tr w:rsidR="00E01C2E" w:rsidRPr="00C71089" w:rsidTr="00D1472B">
        <w:trPr>
          <w:trHeight w:val="885"/>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0200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T1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Retention or priority (%)</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percentage, for Quota Share and Stop Loss treaties, that is stated as retention or priority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570"/>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0210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U1</w:t>
            </w:r>
            <w:r>
              <w:rPr>
                <w:rFonts w:ascii="Times New Roman" w:hAnsi="Times New Roman" w:cs="Times New Roman"/>
                <w:sz w:val="20"/>
                <w:szCs w:val="20"/>
              </w:rPr>
              <w:t>)</w:t>
            </w:r>
          </w:p>
        </w:tc>
        <w:tc>
          <w:tcPr>
            <w:tcW w:w="1716" w:type="dxa"/>
            <w:hideMark/>
          </w:tcPr>
          <w:p w:rsidR="00E01C2E" w:rsidRPr="00D1472B" w:rsidRDefault="00E01C2E" w:rsidP="00C84DB4">
            <w:pPr>
              <w:rPr>
                <w:rFonts w:ascii="Times New Roman" w:hAnsi="Times New Roman" w:cs="Times New Roman"/>
                <w:sz w:val="20"/>
                <w:szCs w:val="20"/>
              </w:rPr>
            </w:pPr>
            <w:r w:rsidRPr="00D1472B">
              <w:rPr>
                <w:rFonts w:ascii="Times New Roman" w:hAnsi="Times New Roman" w:cs="Times New Roman"/>
                <w:sz w:val="20"/>
                <w:szCs w:val="20"/>
              </w:rPr>
              <w:t xml:space="preserve">Limit </w:t>
            </w:r>
            <w:del w:id="70" w:author="Author">
              <w:r w:rsidRPr="00D1472B" w:rsidDel="00C84DB4">
                <w:rPr>
                  <w:rFonts w:ascii="Times New Roman" w:hAnsi="Times New Roman" w:cs="Times New Roman"/>
                  <w:sz w:val="20"/>
                  <w:szCs w:val="20"/>
                </w:rPr>
                <w:delText>(Amount)</w:delText>
              </w:r>
            </w:del>
          </w:p>
        </w:tc>
        <w:tc>
          <w:tcPr>
            <w:tcW w:w="6507" w:type="dxa"/>
            <w:hideMark/>
          </w:tcPr>
          <w:p w:rsidR="00BA364E" w:rsidRPr="00D1472B" w:rsidRDefault="00E01C2E" w:rsidP="00657BF8">
            <w:pPr>
              <w:rPr>
                <w:rFonts w:ascii="Times New Roman" w:hAnsi="Times New Roman" w:cs="Times New Roman"/>
                <w:sz w:val="20"/>
                <w:szCs w:val="20"/>
              </w:rPr>
            </w:pPr>
            <w:r w:rsidRPr="00D1472B">
              <w:rPr>
                <w:rFonts w:ascii="Times New Roman" w:hAnsi="Times New Roman" w:cs="Times New Roman"/>
                <w:sz w:val="20"/>
                <w:szCs w:val="20"/>
              </w:rPr>
              <w:t xml:space="preserve">The amount that is stated as Limit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In the case of unlimited cover </w:t>
            </w:r>
            <w:r w:rsidR="002C60E3">
              <w:rPr>
                <w:rFonts w:ascii="Times New Roman" w:hAnsi="Times New Roman" w:cs="Times New Roman"/>
                <w:sz w:val="20"/>
                <w:szCs w:val="20"/>
              </w:rPr>
              <w:t>“-1”</w:t>
            </w:r>
            <w:r w:rsidRPr="00D1472B">
              <w:rPr>
                <w:rFonts w:ascii="Times New Roman" w:hAnsi="Times New Roman" w:cs="Times New Roman"/>
                <w:sz w:val="20"/>
                <w:szCs w:val="20"/>
              </w:rPr>
              <w:t xml:space="preserve"> is to be reported.</w:t>
            </w:r>
          </w:p>
        </w:tc>
      </w:tr>
      <w:tr w:rsidR="00E01C2E" w:rsidRPr="00C71089" w:rsidTr="00D1472B">
        <w:trPr>
          <w:trHeight w:val="630"/>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0220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V1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Limit (%)</w:t>
            </w:r>
          </w:p>
        </w:tc>
        <w:tc>
          <w:tcPr>
            <w:tcW w:w="6507" w:type="dxa"/>
            <w:hideMark/>
          </w:tcPr>
          <w:p w:rsidR="005D5AFB"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percentage, for Stop Loss treaties, that is stated as Limit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915"/>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0230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W1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Maximum cover per risk or event</w:t>
            </w:r>
          </w:p>
        </w:tc>
        <w:tc>
          <w:tcPr>
            <w:tcW w:w="6507" w:type="dxa"/>
            <w:hideMark/>
          </w:tcPr>
          <w:p w:rsidR="005D5AFB"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amount of maximum cover per risk or event. If for a Quota Share or a Surplus a maximum amount has been agreed for an event (for example - windstorm), the 100% amount is to be reported. In all other cases, the amount is equal to the Limit minus Priority.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w:t>
            </w:r>
          </w:p>
        </w:tc>
      </w:tr>
      <w:tr w:rsidR="00E01C2E" w:rsidRPr="00C71089" w:rsidTr="00D1472B">
        <w:trPr>
          <w:trHeight w:val="1215"/>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0240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X1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Maximum cover per treaty</w:t>
            </w:r>
          </w:p>
        </w:tc>
        <w:tc>
          <w:tcPr>
            <w:tcW w:w="6507" w:type="dxa"/>
            <w:hideMark/>
          </w:tcPr>
          <w:p w:rsidR="00E01C2E" w:rsidRPr="00D1472B" w:rsidRDefault="00E01C2E" w:rsidP="00EB0FAA">
            <w:pPr>
              <w:rPr>
                <w:rFonts w:ascii="Times New Roman" w:hAnsi="Times New Roman" w:cs="Times New Roman"/>
                <w:sz w:val="20"/>
                <w:szCs w:val="20"/>
              </w:rPr>
            </w:pPr>
            <w:r w:rsidRPr="00D1472B">
              <w:rPr>
                <w:rFonts w:ascii="Times New Roman" w:hAnsi="Times New Roman" w:cs="Times New Roman"/>
                <w:sz w:val="20"/>
                <w:szCs w:val="20"/>
              </w:rPr>
              <w:t>The amount of maximum cover per treaty. If for a Quota Share or a Surplus a maximum amount has been set for the entire contract, the 100% amount is to be reported. 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 For XL or SL treaties the initial capacity has to be indicated</w:t>
            </w:r>
            <w:ins w:id="71" w:author="Author">
              <w:r w:rsidR="00EB0FAA">
                <w:rPr>
                  <w:rFonts w:ascii="Times New Roman" w:hAnsi="Times New Roman" w:cs="Times New Roman"/>
                  <w:sz w:val="20"/>
                  <w:szCs w:val="20"/>
                </w:rPr>
                <w:t xml:space="preserve"> (e.g. annual aggregate limits)</w:t>
              </w:r>
            </w:ins>
            <w:r w:rsidRPr="00D1472B">
              <w:rPr>
                <w:rFonts w:ascii="Times New Roman" w:hAnsi="Times New Roman" w:cs="Times New Roman"/>
                <w:sz w:val="20"/>
                <w:szCs w:val="20"/>
              </w:rPr>
              <w:t xml:space="preserve">; total cover </w:t>
            </w:r>
            <w:ins w:id="72" w:author="Author">
              <w:r w:rsidR="00EB0FAA">
                <w:rPr>
                  <w:rFonts w:ascii="Times New Roman" w:hAnsi="Times New Roman" w:cs="Times New Roman"/>
                  <w:sz w:val="20"/>
                  <w:szCs w:val="20"/>
                </w:rPr>
                <w:t>might also be the</w:t>
              </w:r>
            </w:ins>
            <w:del w:id="73" w:author="Author">
              <w:r w:rsidRPr="00D1472B" w:rsidDel="00EB0FAA">
                <w:rPr>
                  <w:rFonts w:ascii="Times New Roman" w:hAnsi="Times New Roman" w:cs="Times New Roman"/>
                  <w:sz w:val="20"/>
                  <w:szCs w:val="20"/>
                </w:rPr>
                <w:delText>will</w:delText>
              </w:r>
            </w:del>
            <w:r w:rsidRPr="00D1472B">
              <w:rPr>
                <w:rFonts w:ascii="Times New Roman" w:hAnsi="Times New Roman" w:cs="Times New Roman"/>
                <w:sz w:val="20"/>
                <w:szCs w:val="20"/>
              </w:rPr>
              <w:t xml:space="preserve"> result </w:t>
            </w:r>
            <w:del w:id="74" w:author="Author">
              <w:r w:rsidRPr="00D1472B" w:rsidDel="00EB0FAA">
                <w:rPr>
                  <w:rFonts w:ascii="Times New Roman" w:hAnsi="Times New Roman" w:cs="Times New Roman"/>
                  <w:sz w:val="20"/>
                  <w:szCs w:val="20"/>
                </w:rPr>
                <w:delText xml:space="preserve">from </w:delText>
              </w:r>
            </w:del>
            <w:ins w:id="75" w:author="Author">
              <w:r w:rsidR="00EB0FAA">
                <w:rPr>
                  <w:rFonts w:ascii="Times New Roman" w:hAnsi="Times New Roman" w:cs="Times New Roman"/>
                  <w:sz w:val="20"/>
                  <w:szCs w:val="20"/>
                </w:rPr>
                <w:t>of</w:t>
              </w:r>
              <w:r w:rsidR="00EB0FAA" w:rsidRPr="00D1472B">
                <w:rPr>
                  <w:rFonts w:ascii="Times New Roman" w:hAnsi="Times New Roman" w:cs="Times New Roman"/>
                  <w:sz w:val="20"/>
                  <w:szCs w:val="20"/>
                </w:rPr>
                <w:t xml:space="preserve"> </w:t>
              </w:r>
            </w:ins>
            <w:r w:rsidRPr="00D1472B">
              <w:rPr>
                <w:rFonts w:ascii="Times New Roman" w:hAnsi="Times New Roman" w:cs="Times New Roman"/>
                <w:sz w:val="20"/>
                <w:szCs w:val="20"/>
              </w:rPr>
              <w:t>the information provide</w:t>
            </w:r>
            <w:ins w:id="76" w:author="Author">
              <w:r w:rsidR="00EB0FAA">
                <w:rPr>
                  <w:rFonts w:ascii="Times New Roman" w:hAnsi="Times New Roman" w:cs="Times New Roman"/>
                  <w:sz w:val="20"/>
                  <w:szCs w:val="20"/>
                </w:rPr>
                <w:t>d</w:t>
              </w:r>
            </w:ins>
            <w:r w:rsidRPr="00D1472B">
              <w:rPr>
                <w:rFonts w:ascii="Times New Roman" w:hAnsi="Times New Roman" w:cs="Times New Roman"/>
                <w:sz w:val="20"/>
                <w:szCs w:val="20"/>
              </w:rPr>
              <w:t xml:space="preserve"> under </w:t>
            </w:r>
            <w:ins w:id="77" w:author="Author">
              <w:r w:rsidR="007F4E48">
                <w:rPr>
                  <w:rFonts w:ascii="Times New Roman" w:hAnsi="Times New Roman" w:cs="Times New Roman"/>
                  <w:sz w:val="20"/>
                  <w:szCs w:val="20"/>
                </w:rPr>
                <w:t>C0250</w:t>
              </w:r>
            </w:ins>
            <w:del w:id="78" w:author="Author">
              <w:r w:rsidRPr="00D1472B" w:rsidDel="007F4E48">
                <w:rPr>
                  <w:rFonts w:ascii="Times New Roman" w:hAnsi="Times New Roman" w:cs="Times New Roman"/>
                  <w:sz w:val="20"/>
                  <w:szCs w:val="20"/>
                </w:rPr>
                <w:delText>Y1</w:delText>
              </w:r>
            </w:del>
            <w:r w:rsidRPr="00D1472B">
              <w:rPr>
                <w:rFonts w:ascii="Times New Roman" w:hAnsi="Times New Roman" w:cs="Times New Roman"/>
                <w:sz w:val="20"/>
                <w:szCs w:val="20"/>
              </w:rPr>
              <w:t>.</w:t>
            </w:r>
          </w:p>
        </w:tc>
      </w:tr>
      <w:tr w:rsidR="00E01C2E" w:rsidRPr="00C71089" w:rsidTr="00D1472B">
        <w:trPr>
          <w:trHeight w:val="300"/>
        </w:trPr>
        <w:tc>
          <w:tcPr>
            <w:tcW w:w="1019" w:type="dxa"/>
            <w:vMerge w:val="restart"/>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0250</w:t>
            </w:r>
          </w:p>
          <w:p w:rsidR="00E01C2E" w:rsidRPr="00D1472B" w:rsidRDefault="00A530CF" w:rsidP="00F02B89">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Y1</w:t>
            </w:r>
            <w:r>
              <w:rPr>
                <w:rFonts w:ascii="Times New Roman" w:hAnsi="Times New Roman" w:cs="Times New Roman"/>
                <w:sz w:val="20"/>
                <w:szCs w:val="20"/>
              </w:rPr>
              <w:t>)</w:t>
            </w:r>
          </w:p>
        </w:tc>
        <w:tc>
          <w:tcPr>
            <w:tcW w:w="1716" w:type="dxa"/>
            <w:vMerge w:val="restart"/>
            <w:hideMark/>
          </w:tcPr>
          <w:p w:rsidR="00E01C2E" w:rsidRPr="00D1472B" w:rsidRDefault="00E01C2E" w:rsidP="00657BF8">
            <w:pPr>
              <w:rPr>
                <w:rFonts w:ascii="Times New Roman" w:hAnsi="Times New Roman" w:cs="Times New Roman"/>
                <w:sz w:val="20"/>
                <w:szCs w:val="20"/>
              </w:rPr>
            </w:pPr>
            <w:bookmarkStart w:id="79" w:name="OLE_LINK36"/>
            <w:r w:rsidRPr="00D1472B">
              <w:rPr>
                <w:rFonts w:ascii="Times New Roman" w:hAnsi="Times New Roman" w:cs="Times New Roman"/>
                <w:sz w:val="20"/>
                <w:szCs w:val="20"/>
              </w:rPr>
              <w:t>Number of reinstatements</w:t>
            </w:r>
            <w:bookmarkEnd w:id="79"/>
          </w:p>
        </w:tc>
        <w:tc>
          <w:tcPr>
            <w:tcW w:w="6507" w:type="dxa"/>
            <w:vMerge w:val="restart"/>
            <w:hideMark/>
          </w:tcPr>
          <w:p w:rsidR="00E01C2E" w:rsidRPr="00D1472B" w:rsidRDefault="00D1472B" w:rsidP="00D1472B">
            <w:pPr>
              <w:rPr>
                <w:rFonts w:ascii="Times New Roman" w:hAnsi="Times New Roman" w:cs="Times New Roman"/>
                <w:sz w:val="20"/>
                <w:szCs w:val="20"/>
              </w:rPr>
            </w:pPr>
            <w:r>
              <w:rPr>
                <w:rFonts w:ascii="Times New Roman" w:hAnsi="Times New Roman" w:cs="Times New Roman"/>
                <w:sz w:val="20"/>
                <w:szCs w:val="20"/>
              </w:rPr>
              <w:t xml:space="preserve">Number of possibilities </w:t>
            </w:r>
            <w:r w:rsidR="00E01C2E" w:rsidRPr="00D1472B">
              <w:rPr>
                <w:rFonts w:ascii="Times New Roman" w:hAnsi="Times New Roman" w:cs="Times New Roman"/>
                <w:sz w:val="20"/>
                <w:szCs w:val="20"/>
              </w:rPr>
              <w:t xml:space="preserve">to recover the reinsurance coverage. </w:t>
            </w:r>
          </w:p>
        </w:tc>
      </w:tr>
      <w:tr w:rsidR="00E01C2E" w:rsidRPr="00C71089" w:rsidTr="00D1472B">
        <w:trPr>
          <w:trHeight w:val="300"/>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E01C2E" w:rsidRPr="00C71089" w:rsidTr="00D1472B">
        <w:trPr>
          <w:trHeight w:val="230"/>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E01C2E" w:rsidRPr="00C71089" w:rsidTr="00D1472B">
        <w:trPr>
          <w:trHeight w:val="883"/>
        </w:trPr>
        <w:tc>
          <w:tcPr>
            <w:tcW w:w="1019" w:type="dxa"/>
          </w:tcPr>
          <w:p w:rsidR="00E01C2E"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0260</w:t>
            </w:r>
          </w:p>
        </w:tc>
        <w:tc>
          <w:tcPr>
            <w:tcW w:w="1716" w:type="dxa"/>
            <w:tcBorders>
              <w:bottom w:val="single" w:sz="4" w:space="0" w:color="auto"/>
            </w:tcBorders>
          </w:tcPr>
          <w:p w:rsidR="00E01C2E" w:rsidRPr="00D1472B" w:rsidRDefault="00E01C2E">
            <w:pPr>
              <w:rPr>
                <w:rFonts w:ascii="Times New Roman" w:hAnsi="Times New Roman" w:cs="Times New Roman"/>
                <w:sz w:val="20"/>
                <w:szCs w:val="20"/>
              </w:rPr>
            </w:pPr>
            <w:bookmarkStart w:id="80" w:name="OLE_LINK37"/>
            <w:bookmarkStart w:id="81" w:name="OLE_LINK38"/>
            <w:r w:rsidRPr="00D1472B">
              <w:rPr>
                <w:rFonts w:ascii="Times New Roman" w:hAnsi="Times New Roman" w:cs="Times New Roman"/>
                <w:sz w:val="20"/>
                <w:szCs w:val="20"/>
              </w:rPr>
              <w:t>Description of reinstatements</w:t>
            </w:r>
            <w:bookmarkEnd w:id="80"/>
            <w:bookmarkEnd w:id="81"/>
          </w:p>
        </w:tc>
        <w:tc>
          <w:tcPr>
            <w:tcW w:w="6507" w:type="dxa"/>
          </w:tcPr>
          <w:p w:rsidR="00E01C2E" w:rsidRPr="00D1472B" w:rsidRDefault="00E01C2E" w:rsidP="003E6429">
            <w:pPr>
              <w:rPr>
                <w:rFonts w:ascii="Times New Roman" w:hAnsi="Times New Roman" w:cs="Times New Roman"/>
                <w:sz w:val="20"/>
                <w:szCs w:val="20"/>
              </w:rPr>
            </w:pPr>
            <w:bookmarkStart w:id="82" w:name="OLE_LINK39"/>
            <w:r w:rsidRPr="00D1472B">
              <w:rPr>
                <w:rFonts w:ascii="Times New Roman" w:hAnsi="Times New Roman" w:cs="Times New Roman"/>
                <w:sz w:val="20"/>
                <w:szCs w:val="20"/>
              </w:rPr>
              <w:t>Description of the reinstatements to recover the reinsurance coverage. Examples of possible content of this item</w:t>
            </w:r>
            <w:r w:rsidR="003E6429" w:rsidRPr="00D1472B">
              <w:rPr>
                <w:rFonts w:ascii="Times New Roman" w:hAnsi="Times New Roman" w:cs="Times New Roman"/>
                <w:sz w:val="20"/>
                <w:szCs w:val="20"/>
              </w:rPr>
              <w:t xml:space="preserve"> are</w:t>
            </w:r>
            <w:r w:rsidRPr="00D1472B">
              <w:rPr>
                <w:rFonts w:ascii="Times New Roman" w:hAnsi="Times New Roman" w:cs="Times New Roman"/>
                <w:sz w:val="20"/>
                <w:szCs w:val="20"/>
              </w:rPr>
              <w:t xml:space="preserve"> </w:t>
            </w:r>
            <w:r w:rsidR="003E6429" w:rsidRPr="00D1472B">
              <w:rPr>
                <w:rFonts w:ascii="Times New Roman" w:hAnsi="Times New Roman" w:cs="Times New Roman"/>
                <w:sz w:val="20"/>
                <w:szCs w:val="20"/>
              </w:rPr>
              <w:t>”</w:t>
            </w:r>
            <w:r w:rsidRPr="00D1472B">
              <w:rPr>
                <w:rFonts w:ascii="Times New Roman" w:hAnsi="Times New Roman" w:cs="Times New Roman"/>
                <w:sz w:val="20"/>
                <w:szCs w:val="20"/>
              </w:rPr>
              <w:t>2 at 100% plus 1 at 150%</w:t>
            </w:r>
            <w:r w:rsidR="003E6429" w:rsidRPr="00D1472B">
              <w:rPr>
                <w:rFonts w:ascii="Times New Roman" w:hAnsi="Times New Roman" w:cs="Times New Roman"/>
                <w:sz w:val="20"/>
                <w:szCs w:val="20"/>
              </w:rPr>
              <w:t>” or “</w:t>
            </w:r>
            <w:r w:rsidR="00DC0C7A" w:rsidRPr="00D1472B">
              <w:rPr>
                <w:rFonts w:ascii="Times New Roman" w:hAnsi="Times New Roman" w:cs="Times New Roman"/>
                <w:sz w:val="20"/>
                <w:szCs w:val="20"/>
              </w:rPr>
              <w:t>all</w:t>
            </w:r>
            <w:r w:rsidRPr="00D1472B">
              <w:rPr>
                <w:rFonts w:ascii="Times New Roman" w:hAnsi="Times New Roman" w:cs="Times New Roman"/>
                <w:sz w:val="20"/>
                <w:szCs w:val="20"/>
              </w:rPr>
              <w:t xml:space="preserve"> free</w:t>
            </w:r>
            <w:bookmarkEnd w:id="82"/>
            <w:r w:rsidR="003E6429" w:rsidRPr="00D1472B">
              <w:rPr>
                <w:rFonts w:ascii="Times New Roman" w:hAnsi="Times New Roman" w:cs="Times New Roman"/>
                <w:sz w:val="20"/>
                <w:szCs w:val="20"/>
              </w:rPr>
              <w:t>”</w:t>
            </w:r>
          </w:p>
        </w:tc>
      </w:tr>
      <w:tr w:rsidR="00E01C2E" w:rsidRPr="00C71089" w:rsidTr="00D1472B">
        <w:trPr>
          <w:trHeight w:val="980"/>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0270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Z1</w:t>
            </w:r>
            <w:r>
              <w:rPr>
                <w:rFonts w:ascii="Times New Roman" w:hAnsi="Times New Roman" w:cs="Times New Roman"/>
                <w:sz w:val="20"/>
                <w:szCs w:val="20"/>
              </w:rPr>
              <w:t>)</w:t>
            </w:r>
          </w:p>
        </w:tc>
        <w:tc>
          <w:tcPr>
            <w:tcW w:w="1716" w:type="dxa"/>
            <w:tcBorders>
              <w:bottom w:val="single" w:sz="4" w:space="0" w:color="auto"/>
            </w:tcBorders>
            <w:hideMark/>
          </w:tcPr>
          <w:p w:rsidR="00E01C2E" w:rsidRPr="00D1472B" w:rsidRDefault="00DC0C7A" w:rsidP="00C03839">
            <w:pPr>
              <w:rPr>
                <w:rFonts w:ascii="Times New Roman" w:hAnsi="Times New Roman" w:cs="Times New Roman"/>
                <w:sz w:val="20"/>
                <w:szCs w:val="20"/>
              </w:rPr>
            </w:pPr>
            <w:r w:rsidRPr="00D1472B">
              <w:rPr>
                <w:rFonts w:ascii="Times New Roman" w:hAnsi="Times New Roman" w:cs="Times New Roman"/>
                <w:sz w:val="20"/>
                <w:szCs w:val="20"/>
              </w:rPr>
              <w:t>Maximum r</w:t>
            </w:r>
            <w:r w:rsidR="00E01C2E" w:rsidRPr="00D1472B">
              <w:rPr>
                <w:rFonts w:ascii="Times New Roman" w:hAnsi="Times New Roman" w:cs="Times New Roman"/>
                <w:sz w:val="20"/>
                <w:szCs w:val="20"/>
              </w:rPr>
              <w:t xml:space="preserve">einsurance commission </w:t>
            </w:r>
          </w:p>
        </w:tc>
        <w:tc>
          <w:tcPr>
            <w:tcW w:w="6507" w:type="dxa"/>
            <w:hideMark/>
          </w:tcPr>
          <w:p w:rsidR="00DC0C7A"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DC0C7A"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commission</w:t>
            </w:r>
            <w:r w:rsidR="00743BB4"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DC0C7A" w:rsidRPr="00D1472B">
              <w:rPr>
                <w:rFonts w:ascii="Times New Roman" w:hAnsi="Times New Roman" w:cs="Times New Roman"/>
                <w:sz w:val="20"/>
                <w:szCs w:val="20"/>
              </w:rPr>
              <w:t>I</w:t>
            </w:r>
            <w:r w:rsidRPr="00D1472B">
              <w:rPr>
                <w:rFonts w:ascii="Times New Roman" w:hAnsi="Times New Roman" w:cs="Times New Roman"/>
                <w:sz w:val="20"/>
                <w:szCs w:val="20"/>
              </w:rPr>
              <w:t xml:space="preserve">f </w:t>
            </w:r>
            <w:r w:rsidR="00DC0C7A" w:rsidRPr="00D1472B">
              <w:rPr>
                <w:rFonts w:ascii="Times New Roman" w:hAnsi="Times New Roman" w:cs="Times New Roman"/>
                <w:sz w:val="20"/>
                <w:szCs w:val="20"/>
              </w:rPr>
              <w:t xml:space="preserve">fixed,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0290 are equal. </w:t>
            </w:r>
          </w:p>
          <w:p w:rsidR="00E01C2E" w:rsidRDefault="0005328E" w:rsidP="004273D8">
            <w:pPr>
              <w:rPr>
                <w:ins w:id="83"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84" w:author="Author">
              <w:r>
                <w:rPr>
                  <w:rFonts w:ascii="Times New Roman" w:hAnsi="Times New Roman" w:cs="Times New Roman"/>
                  <w:sz w:val="20"/>
                  <w:szCs w:val="20"/>
                </w:rPr>
                <w:t xml:space="preserve">This item </w:t>
              </w:r>
              <w:del w:id="85"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743BB4" w:rsidRPr="00C71089" w:rsidTr="00D1472B">
        <w:trPr>
          <w:trHeight w:val="832"/>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0280</w:t>
            </w:r>
          </w:p>
        </w:tc>
        <w:tc>
          <w:tcPr>
            <w:tcW w:w="1716" w:type="dxa"/>
            <w:tcBorders>
              <w:bottom w:val="single" w:sz="4" w:space="0" w:color="auto"/>
            </w:tcBorders>
          </w:tcPr>
          <w:p w:rsidR="00743BB4" w:rsidRPr="00D1472B" w:rsidRDefault="00743BB4">
            <w:pPr>
              <w:rPr>
                <w:rFonts w:ascii="Times New Roman" w:hAnsi="Times New Roman" w:cs="Times New Roman"/>
                <w:sz w:val="20"/>
                <w:szCs w:val="20"/>
              </w:rPr>
            </w:pPr>
            <w:r w:rsidRPr="00D1472B">
              <w:rPr>
                <w:rFonts w:ascii="Times New Roman" w:hAnsi="Times New Roman" w:cs="Times New Roman"/>
                <w:sz w:val="20"/>
                <w:szCs w:val="20"/>
              </w:rPr>
              <w:t>Minimum reinsurance commission</w:t>
            </w:r>
          </w:p>
        </w:tc>
        <w:tc>
          <w:tcPr>
            <w:tcW w:w="6507" w:type="dxa"/>
            <w:tcBorders>
              <w:bottom w:val="single" w:sz="4" w:space="0" w:color="auto"/>
            </w:tcBorders>
          </w:tcPr>
          <w:p w:rsidR="00743BB4" w:rsidRPr="00D1472B" w:rsidRDefault="00743BB4" w:rsidP="00743BB4">
            <w:pPr>
              <w:rPr>
                <w:rFonts w:ascii="Times New Roman" w:hAnsi="Times New Roman" w:cs="Times New Roman"/>
                <w:sz w:val="20"/>
                <w:szCs w:val="20"/>
              </w:rPr>
            </w:pPr>
            <w:r w:rsidRPr="00D1472B">
              <w:rPr>
                <w:rFonts w:ascii="Times New Roman" w:hAnsi="Times New Roman" w:cs="Times New Roman"/>
                <w:sz w:val="20"/>
                <w:szCs w:val="20"/>
              </w:rPr>
              <w:t>Report the minimum percentage of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0290 are equal. </w:t>
            </w:r>
          </w:p>
          <w:p w:rsidR="00743BB4" w:rsidRDefault="0005328E" w:rsidP="004273D8">
            <w:pPr>
              <w:rPr>
                <w:ins w:id="86"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87" w:author="Author">
              <w:r>
                <w:rPr>
                  <w:rFonts w:ascii="Times New Roman" w:hAnsi="Times New Roman" w:cs="Times New Roman"/>
                  <w:sz w:val="20"/>
                  <w:szCs w:val="20"/>
                </w:rPr>
                <w:t xml:space="preserve">This item </w:t>
              </w:r>
              <w:del w:id="88"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743BB4" w:rsidRPr="00C71089" w:rsidTr="00D1472B">
        <w:trPr>
          <w:trHeight w:val="844"/>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0290</w:t>
            </w:r>
          </w:p>
        </w:tc>
        <w:tc>
          <w:tcPr>
            <w:tcW w:w="1716" w:type="dxa"/>
            <w:tcBorders>
              <w:bottom w:val="single" w:sz="4" w:space="0" w:color="auto"/>
            </w:tcBorders>
          </w:tcPr>
          <w:p w:rsidR="00743BB4" w:rsidRPr="00D1472B" w:rsidRDefault="00743BB4">
            <w:pPr>
              <w:rPr>
                <w:rFonts w:ascii="Times New Roman" w:hAnsi="Times New Roman" w:cs="Times New Roman"/>
                <w:sz w:val="20"/>
                <w:szCs w:val="20"/>
              </w:rPr>
            </w:pPr>
            <w:r w:rsidRPr="00D1472B">
              <w:rPr>
                <w:rFonts w:ascii="Times New Roman" w:hAnsi="Times New Roman" w:cs="Times New Roman"/>
                <w:sz w:val="20"/>
                <w:szCs w:val="20"/>
              </w:rPr>
              <w:t>Expected reinsurance commission</w:t>
            </w:r>
          </w:p>
        </w:tc>
        <w:tc>
          <w:tcPr>
            <w:tcW w:w="6507" w:type="dxa"/>
            <w:tcBorders>
              <w:bottom w:val="single" w:sz="4" w:space="0" w:color="auto"/>
            </w:tcBorders>
          </w:tcPr>
          <w:p w:rsidR="00743BB4" w:rsidRPr="00D1472B" w:rsidRDefault="00743BB4" w:rsidP="00743BB4">
            <w:pPr>
              <w:rPr>
                <w:rFonts w:ascii="Times New Roman" w:hAnsi="Times New Roman" w:cs="Times New Roman"/>
                <w:sz w:val="20"/>
                <w:szCs w:val="20"/>
              </w:rPr>
            </w:pPr>
            <w:r w:rsidRPr="00D1472B">
              <w:rPr>
                <w:rFonts w:ascii="Times New Roman" w:hAnsi="Times New Roman" w:cs="Times New Roman"/>
                <w:sz w:val="20"/>
                <w:szCs w:val="20"/>
              </w:rPr>
              <w:t>Report the expected percentage of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0290 are equal. </w:t>
            </w:r>
          </w:p>
          <w:p w:rsidR="00743BB4" w:rsidRDefault="0005328E" w:rsidP="00743BB4">
            <w:pPr>
              <w:rPr>
                <w:ins w:id="89"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743BB4">
            <w:pPr>
              <w:rPr>
                <w:rFonts w:ascii="Times New Roman" w:hAnsi="Times New Roman" w:cs="Times New Roman"/>
                <w:sz w:val="20"/>
                <w:szCs w:val="20"/>
              </w:rPr>
            </w:pPr>
            <w:ins w:id="90" w:author="Author">
              <w:r>
                <w:rPr>
                  <w:rFonts w:ascii="Times New Roman" w:hAnsi="Times New Roman" w:cs="Times New Roman"/>
                  <w:sz w:val="20"/>
                  <w:szCs w:val="20"/>
                </w:rPr>
                <w:t xml:space="preserve">This item </w:t>
              </w:r>
              <w:del w:id="91"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E01C2E" w:rsidRPr="00C71089" w:rsidTr="00D1472B">
        <w:trPr>
          <w:trHeight w:val="848"/>
        </w:trPr>
        <w:tc>
          <w:tcPr>
            <w:tcW w:w="1019" w:type="dxa"/>
            <w:tcBorders>
              <w:bottom w:val="single" w:sz="4" w:space="0" w:color="auto"/>
            </w:tcBorders>
            <w:hideMark/>
          </w:tcPr>
          <w:p w:rsidR="00934BD3" w:rsidRDefault="00F02B89" w:rsidP="00743BB4">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0300</w:t>
            </w:r>
          </w:p>
          <w:p w:rsidR="00E01C2E" w:rsidRPr="00D1472B" w:rsidRDefault="00934BD3" w:rsidP="00743BB4">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AA1</w:t>
            </w:r>
            <w:r>
              <w:rPr>
                <w:rFonts w:ascii="Times New Roman" w:hAnsi="Times New Roman" w:cs="Times New Roman"/>
                <w:sz w:val="20"/>
                <w:szCs w:val="20"/>
              </w:rPr>
              <w:t>)</w:t>
            </w:r>
          </w:p>
        </w:tc>
        <w:tc>
          <w:tcPr>
            <w:tcW w:w="1716" w:type="dxa"/>
            <w:tcBorders>
              <w:bottom w:val="single" w:sz="4" w:space="0" w:color="auto"/>
            </w:tcBorders>
            <w:hideMark/>
          </w:tcPr>
          <w:p w:rsidR="00E01C2E" w:rsidRPr="00D1472B" w:rsidRDefault="00743BB4" w:rsidP="00D929BD">
            <w:pPr>
              <w:rPr>
                <w:rFonts w:ascii="Times New Roman" w:hAnsi="Times New Roman" w:cs="Times New Roman"/>
                <w:sz w:val="20"/>
                <w:szCs w:val="20"/>
              </w:rPr>
            </w:pPr>
            <w:r w:rsidRPr="00D1472B">
              <w:rPr>
                <w:rFonts w:ascii="Times New Roman" w:hAnsi="Times New Roman" w:cs="Times New Roman"/>
                <w:sz w:val="20"/>
                <w:szCs w:val="20"/>
              </w:rPr>
              <w:t>Maximum o</w:t>
            </w:r>
            <w:r w:rsidR="00E01C2E" w:rsidRPr="00D1472B">
              <w:rPr>
                <w:rFonts w:ascii="Times New Roman" w:hAnsi="Times New Roman" w:cs="Times New Roman"/>
                <w:sz w:val="20"/>
                <w:szCs w:val="20"/>
              </w:rPr>
              <w:t xml:space="preserve">verriding commission </w:t>
            </w:r>
          </w:p>
        </w:tc>
        <w:tc>
          <w:tcPr>
            <w:tcW w:w="6507" w:type="dxa"/>
            <w:tcBorders>
              <w:bottom w:val="single" w:sz="4" w:space="0" w:color="auto"/>
            </w:tcBorders>
            <w:hideMark/>
          </w:tcPr>
          <w:p w:rsidR="00743BB4"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743BB4"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Overriding commission</w:t>
            </w:r>
            <w:r w:rsidR="00743BB4"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743BB4"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0320 are equal.</w:t>
            </w:r>
          </w:p>
          <w:p w:rsidR="00E01C2E" w:rsidRDefault="0005328E" w:rsidP="004273D8">
            <w:pPr>
              <w:rPr>
                <w:ins w:id="92"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93" w:author="Author">
              <w:r>
                <w:rPr>
                  <w:rFonts w:ascii="Times New Roman" w:hAnsi="Times New Roman" w:cs="Times New Roman"/>
                  <w:sz w:val="20"/>
                  <w:szCs w:val="20"/>
                </w:rPr>
                <w:t xml:space="preserve">This item </w:t>
              </w:r>
              <w:del w:id="94"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743BB4" w:rsidRPr="00C71089" w:rsidTr="00D1472B">
        <w:trPr>
          <w:trHeight w:val="838"/>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0310</w:t>
            </w:r>
          </w:p>
        </w:tc>
        <w:tc>
          <w:tcPr>
            <w:tcW w:w="1716" w:type="dxa"/>
            <w:tcBorders>
              <w:bottom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Minimum overriding commission</w:t>
            </w:r>
          </w:p>
        </w:tc>
        <w:tc>
          <w:tcPr>
            <w:tcW w:w="6507" w:type="dxa"/>
            <w:tcBorders>
              <w:bottom w:val="single" w:sz="4" w:space="0" w:color="auto"/>
            </w:tcBorders>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minimum percentage of Overriding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0320 are equal.</w:t>
            </w:r>
          </w:p>
          <w:p w:rsidR="00743BB4" w:rsidRDefault="0005328E" w:rsidP="004273D8">
            <w:pPr>
              <w:rPr>
                <w:ins w:id="95"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96" w:author="Author">
              <w:r>
                <w:rPr>
                  <w:rFonts w:ascii="Times New Roman" w:hAnsi="Times New Roman" w:cs="Times New Roman"/>
                  <w:sz w:val="20"/>
                  <w:szCs w:val="20"/>
                </w:rPr>
                <w:t xml:space="preserve">This item </w:t>
              </w:r>
              <w:del w:id="97"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743BB4" w:rsidRPr="00C71089" w:rsidTr="00D1472B">
        <w:trPr>
          <w:trHeight w:val="818"/>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0320</w:t>
            </w:r>
          </w:p>
        </w:tc>
        <w:tc>
          <w:tcPr>
            <w:tcW w:w="1716" w:type="dxa"/>
            <w:tcBorders>
              <w:bottom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Expected overriding commission</w:t>
            </w:r>
          </w:p>
        </w:tc>
        <w:tc>
          <w:tcPr>
            <w:tcW w:w="6507" w:type="dxa"/>
            <w:tcBorders>
              <w:bottom w:val="single" w:sz="4" w:space="0" w:color="auto"/>
            </w:tcBorders>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expected percentage of Overriding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0320 are equal.</w:t>
            </w:r>
          </w:p>
          <w:p w:rsidR="00743BB4" w:rsidRDefault="0005328E" w:rsidP="004273D8">
            <w:pPr>
              <w:rPr>
                <w:ins w:id="98"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99" w:author="Author">
              <w:r>
                <w:rPr>
                  <w:rFonts w:ascii="Times New Roman" w:hAnsi="Times New Roman" w:cs="Times New Roman"/>
                  <w:sz w:val="20"/>
                  <w:szCs w:val="20"/>
                </w:rPr>
                <w:t xml:space="preserve">This item </w:t>
              </w:r>
              <w:del w:id="100"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E01C2E" w:rsidRPr="00C71089" w:rsidTr="00D1472B">
        <w:trPr>
          <w:trHeight w:val="841"/>
        </w:trPr>
        <w:tc>
          <w:tcPr>
            <w:tcW w:w="1019" w:type="dxa"/>
            <w:tcBorders>
              <w:bottom w:val="single" w:sz="4" w:space="0" w:color="auto"/>
            </w:tcBorders>
            <w:hideMark/>
          </w:tcPr>
          <w:p w:rsidR="00934BD3"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0330</w:t>
            </w:r>
          </w:p>
          <w:p w:rsidR="00E01C2E" w:rsidRPr="00D1472B" w:rsidRDefault="00934BD3" w:rsidP="004273D8">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AB1</w:t>
            </w:r>
            <w:r>
              <w:rPr>
                <w:rFonts w:ascii="Times New Roman" w:hAnsi="Times New Roman" w:cs="Times New Roman"/>
                <w:sz w:val="20"/>
                <w:szCs w:val="20"/>
              </w:rPr>
              <w:t>)</w:t>
            </w:r>
          </w:p>
        </w:tc>
        <w:tc>
          <w:tcPr>
            <w:tcW w:w="1716" w:type="dxa"/>
            <w:tcBorders>
              <w:bottom w:val="single" w:sz="4" w:space="0" w:color="auto"/>
            </w:tcBorders>
            <w:hideMark/>
          </w:tcPr>
          <w:p w:rsidR="00E01C2E"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Maximum p</w:t>
            </w:r>
            <w:r w:rsidR="00E01C2E" w:rsidRPr="00D1472B">
              <w:rPr>
                <w:rFonts w:ascii="Times New Roman" w:hAnsi="Times New Roman" w:cs="Times New Roman"/>
                <w:sz w:val="20"/>
                <w:szCs w:val="20"/>
              </w:rPr>
              <w:t xml:space="preserve">rofit commission </w:t>
            </w:r>
          </w:p>
        </w:tc>
        <w:tc>
          <w:tcPr>
            <w:tcW w:w="6507" w:type="dxa"/>
            <w:tcBorders>
              <w:bottom w:val="single" w:sz="4" w:space="0" w:color="auto"/>
            </w:tcBorders>
            <w:hideMark/>
          </w:tcPr>
          <w:p w:rsidR="004273D8"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4273D8"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Profit commission</w:t>
            </w:r>
            <w:r w:rsidR="004273D8"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4273D8"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0350 are equal.</w:t>
            </w:r>
          </w:p>
          <w:p w:rsidR="00E01C2E" w:rsidRDefault="0005328E" w:rsidP="004273D8">
            <w:pPr>
              <w:rPr>
                <w:ins w:id="101"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102" w:author="Author">
              <w:r>
                <w:rPr>
                  <w:rFonts w:ascii="Times New Roman" w:hAnsi="Times New Roman" w:cs="Times New Roman"/>
                  <w:sz w:val="20"/>
                  <w:szCs w:val="20"/>
                </w:rPr>
                <w:t xml:space="preserve">This item </w:t>
              </w:r>
              <w:del w:id="103"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743BB4" w:rsidRPr="00C71089" w:rsidTr="00D1472B">
        <w:trPr>
          <w:trHeight w:val="315"/>
        </w:trPr>
        <w:tc>
          <w:tcPr>
            <w:tcW w:w="1019" w:type="dxa"/>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0340</w:t>
            </w:r>
          </w:p>
        </w:tc>
        <w:tc>
          <w:tcPr>
            <w:tcW w:w="1716" w:type="dxa"/>
            <w:tcBorders>
              <w:top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Minimum profit commission</w:t>
            </w:r>
          </w:p>
        </w:tc>
        <w:tc>
          <w:tcPr>
            <w:tcW w:w="6507" w:type="dxa"/>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minimum percentage of Profit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0350 are equal.</w:t>
            </w:r>
          </w:p>
          <w:p w:rsidR="00743BB4" w:rsidRDefault="0005328E" w:rsidP="004273D8">
            <w:pPr>
              <w:rPr>
                <w:ins w:id="104"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105" w:author="Author">
              <w:r>
                <w:rPr>
                  <w:rFonts w:ascii="Times New Roman" w:hAnsi="Times New Roman" w:cs="Times New Roman"/>
                  <w:sz w:val="20"/>
                  <w:szCs w:val="20"/>
                </w:rPr>
                <w:t xml:space="preserve">This item </w:t>
              </w:r>
              <w:del w:id="106"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743BB4" w:rsidRPr="00C71089" w:rsidTr="00D1472B">
        <w:trPr>
          <w:trHeight w:val="315"/>
        </w:trPr>
        <w:tc>
          <w:tcPr>
            <w:tcW w:w="1019" w:type="dxa"/>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0350</w:t>
            </w:r>
          </w:p>
        </w:tc>
        <w:tc>
          <w:tcPr>
            <w:tcW w:w="1716" w:type="dxa"/>
            <w:tcBorders>
              <w:top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Expected profit commission</w:t>
            </w:r>
          </w:p>
        </w:tc>
        <w:tc>
          <w:tcPr>
            <w:tcW w:w="6507" w:type="dxa"/>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expected percentage of Profit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0350 are equal.</w:t>
            </w:r>
          </w:p>
          <w:p w:rsidR="00743BB4" w:rsidRDefault="0005328E" w:rsidP="004273D8">
            <w:pPr>
              <w:rPr>
                <w:ins w:id="107"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ins w:id="108" w:author="Author">
              <w:r>
                <w:rPr>
                  <w:rFonts w:ascii="Times New Roman" w:hAnsi="Times New Roman" w:cs="Times New Roman"/>
                  <w:sz w:val="20"/>
                  <w:szCs w:val="20"/>
                </w:rPr>
                <w:t>This item</w:t>
              </w:r>
              <w:r w:rsidDel="00FC79CE">
                <w:rPr>
                  <w:rFonts w:ascii="Times New Roman" w:hAnsi="Times New Roman" w:cs="Times New Roman"/>
                  <w:sz w:val="20"/>
                  <w:szCs w:val="20"/>
                </w:rPr>
                <w:t xml:space="preserve"> </w:t>
              </w:r>
              <w:del w:id="109" w:author="Author">
                <w:r w:rsidR="00EB0FAA" w:rsidDel="00FC79CE">
                  <w:rPr>
                    <w:rFonts w:ascii="Times New Roman" w:hAnsi="Times New Roman" w:cs="Times New Roman"/>
                    <w:sz w:val="20"/>
                    <w:szCs w:val="20"/>
                  </w:rPr>
                  <w:delText xml:space="preserve">Column </w:delText>
                </w:r>
              </w:del>
              <w:r w:rsidR="00EB0FAA">
                <w:rPr>
                  <w:rFonts w:ascii="Times New Roman" w:hAnsi="Times New Roman" w:cs="Times New Roman"/>
                  <w:sz w:val="20"/>
                  <w:szCs w:val="20"/>
                </w:rPr>
                <w:t>is only applicable for proportional treaties.</w:t>
              </w:r>
            </w:ins>
          </w:p>
        </w:tc>
      </w:tr>
      <w:tr w:rsidR="00E01C2E" w:rsidRPr="00C71089" w:rsidTr="00D1472B">
        <w:trPr>
          <w:trHeight w:val="315"/>
        </w:trPr>
        <w:tc>
          <w:tcPr>
            <w:tcW w:w="1019" w:type="dxa"/>
            <w:hideMark/>
          </w:tcPr>
          <w:p w:rsidR="00883263"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0360</w:t>
            </w:r>
          </w:p>
          <w:p w:rsidR="00E01C2E" w:rsidRPr="00D1472B" w:rsidRDefault="00883263" w:rsidP="004273D8">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AC1</w:t>
            </w:r>
            <w:r>
              <w:rPr>
                <w:rFonts w:ascii="Times New Roman" w:hAnsi="Times New Roman" w:cs="Times New Roman"/>
                <w:sz w:val="20"/>
                <w:szCs w:val="20"/>
              </w:rPr>
              <w:t>)</w:t>
            </w:r>
          </w:p>
        </w:tc>
        <w:tc>
          <w:tcPr>
            <w:tcW w:w="1716" w:type="dxa"/>
            <w:tcBorders>
              <w:top w:val="single" w:sz="4" w:space="0" w:color="auto"/>
            </w:tcBorders>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XL rate 1</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Report the fixed rate or starting rate of a sliding rate system.</w:t>
            </w:r>
          </w:p>
          <w:p w:rsidR="00744312" w:rsidRDefault="0005328E" w:rsidP="00744312">
            <w:pPr>
              <w:rPr>
                <w:ins w:id="110"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ins w:id="111" w:author="Author">
              <w:r w:rsidR="00744312">
                <w:rPr>
                  <w:rFonts w:ascii="Times New Roman" w:hAnsi="Times New Roman" w:cs="Times New Roman"/>
                  <w:sz w:val="20"/>
                  <w:szCs w:val="20"/>
                </w:rPr>
                <w:t xml:space="preserve"> </w:t>
              </w:r>
            </w:ins>
          </w:p>
          <w:p w:rsidR="0005328E" w:rsidRPr="00D1472B" w:rsidRDefault="00744312" w:rsidP="001D10C3">
            <w:pPr>
              <w:tabs>
                <w:tab w:val="left" w:pos="4632"/>
              </w:tabs>
              <w:rPr>
                <w:rFonts w:ascii="Times New Roman" w:hAnsi="Times New Roman" w:cs="Times New Roman"/>
                <w:sz w:val="20"/>
                <w:szCs w:val="20"/>
              </w:rPr>
              <w:pPrChange w:id="112" w:author="Author">
                <w:pPr/>
              </w:pPrChange>
            </w:pPr>
            <w:ins w:id="113" w:author="Author">
              <w:r>
                <w:rPr>
                  <w:rFonts w:ascii="Times New Roman" w:hAnsi="Times New Roman" w:cs="Times New Roman"/>
                  <w:sz w:val="20"/>
                  <w:szCs w:val="20"/>
                </w:rPr>
                <w:t>This item is only reported for XL treaties.</w:t>
              </w:r>
            </w:ins>
          </w:p>
        </w:tc>
      </w:tr>
      <w:tr w:rsidR="00E01C2E" w:rsidRPr="00C71089" w:rsidTr="00D1472B">
        <w:trPr>
          <w:trHeight w:val="315"/>
        </w:trPr>
        <w:tc>
          <w:tcPr>
            <w:tcW w:w="1019" w:type="dxa"/>
            <w:hideMark/>
          </w:tcPr>
          <w:p w:rsidR="00C71089"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0370</w:t>
            </w:r>
          </w:p>
          <w:p w:rsidR="00E01C2E" w:rsidRPr="00D1472B" w:rsidRDefault="00C71089" w:rsidP="004273D8">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AD1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XL rate 2</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Report the top end rate of a sliding rate system or NA for not applicable.</w:t>
            </w:r>
          </w:p>
          <w:p w:rsidR="00744312" w:rsidRDefault="0005328E" w:rsidP="00744312">
            <w:pPr>
              <w:rPr>
                <w:ins w:id="114" w:author="Autho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ins w:id="115" w:author="Author">
              <w:r w:rsidR="00744312">
                <w:rPr>
                  <w:rFonts w:ascii="Times New Roman" w:hAnsi="Times New Roman" w:cs="Times New Roman"/>
                  <w:sz w:val="20"/>
                  <w:szCs w:val="20"/>
                </w:rPr>
                <w:t xml:space="preserve"> </w:t>
              </w:r>
            </w:ins>
          </w:p>
          <w:p w:rsidR="0005328E" w:rsidRPr="00D1472B" w:rsidRDefault="00744312" w:rsidP="00744312">
            <w:pPr>
              <w:rPr>
                <w:rFonts w:ascii="Times New Roman" w:hAnsi="Times New Roman" w:cs="Times New Roman"/>
                <w:sz w:val="20"/>
                <w:szCs w:val="20"/>
              </w:rPr>
            </w:pPr>
            <w:ins w:id="116" w:author="Author">
              <w:r>
                <w:rPr>
                  <w:rFonts w:ascii="Times New Roman" w:hAnsi="Times New Roman" w:cs="Times New Roman"/>
                  <w:sz w:val="20"/>
                  <w:szCs w:val="20"/>
                </w:rPr>
                <w:t>This item is only reported for XL treaties.</w:t>
              </w:r>
            </w:ins>
          </w:p>
        </w:tc>
      </w:tr>
      <w:tr w:rsidR="00E01C2E" w:rsidRPr="00C71089" w:rsidTr="00D1472B">
        <w:trPr>
          <w:trHeight w:val="1172"/>
        </w:trPr>
        <w:tc>
          <w:tcPr>
            <w:tcW w:w="1019" w:type="dxa"/>
            <w:hideMark/>
          </w:tcPr>
          <w:p w:rsidR="00C71089" w:rsidRPr="00D1472B"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0380</w:t>
            </w:r>
          </w:p>
          <w:p w:rsidR="00E01C2E" w:rsidRPr="00D1472B" w:rsidRDefault="00C71089" w:rsidP="004273D8">
            <w:pPr>
              <w:rPr>
                <w:rFonts w:ascii="Times New Roman" w:hAnsi="Times New Roman" w:cs="Times New Roman"/>
                <w:sz w:val="20"/>
                <w:szCs w:val="20"/>
              </w:rPr>
            </w:pPr>
            <w:r w:rsidRPr="00D1472B">
              <w:rPr>
                <w:rFonts w:ascii="Times New Roman" w:hAnsi="Times New Roman" w:cs="Times New Roman"/>
                <w:sz w:val="20"/>
                <w:szCs w:val="20"/>
              </w:rPr>
              <w:t>(</w:t>
            </w:r>
            <w:r w:rsidR="00E01C2E" w:rsidRPr="00D1472B">
              <w:rPr>
                <w:rFonts w:ascii="Times New Roman" w:hAnsi="Times New Roman" w:cs="Times New Roman"/>
                <w:sz w:val="20"/>
                <w:szCs w:val="20"/>
              </w:rPr>
              <w:t>AE1</w:t>
            </w:r>
            <w:r w:rsidRPr="00D1472B">
              <w:rPr>
                <w:rFonts w:ascii="Times New Roman" w:hAnsi="Times New Roman" w:cs="Times New Roman"/>
                <w:sz w:val="20"/>
                <w:szCs w:val="20"/>
              </w:rPr>
              <w:t>)</w:t>
            </w:r>
          </w:p>
        </w:tc>
        <w:tc>
          <w:tcPr>
            <w:tcW w:w="1716" w:type="dxa"/>
            <w:hideMark/>
          </w:tcPr>
          <w:p w:rsidR="00E01C2E" w:rsidRPr="00D1472B" w:rsidRDefault="00E01C2E" w:rsidP="002D1CF2">
            <w:pPr>
              <w:rPr>
                <w:rFonts w:ascii="Times New Roman" w:hAnsi="Times New Roman" w:cs="Times New Roman"/>
                <w:sz w:val="20"/>
                <w:szCs w:val="20"/>
                <w:lang w:val="pt-PT"/>
              </w:rPr>
            </w:pPr>
            <w:r w:rsidRPr="00D1472B">
              <w:rPr>
                <w:rFonts w:ascii="Times New Roman" w:hAnsi="Times New Roman" w:cs="Times New Roman"/>
                <w:sz w:val="20"/>
                <w:szCs w:val="20"/>
                <w:lang w:val="pt-PT"/>
              </w:rPr>
              <w:t>XL premium flat</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Indication on whether XL premium is based or not on a flat premium. One of the options in the following list shall be used: </w:t>
            </w:r>
          </w:p>
          <w:p w:rsidR="00E01C2E" w:rsidRPr="00D1472B" w:rsidRDefault="00A65048" w:rsidP="00D1472B">
            <w:pPr>
              <w:rPr>
                <w:rFonts w:ascii="Times New Roman" w:hAnsi="Times New Roman" w:cs="Times New Roman"/>
                <w:sz w:val="20"/>
                <w:szCs w:val="20"/>
              </w:rPr>
            </w:pPr>
            <w:r>
              <w:rPr>
                <w:rFonts w:ascii="Times New Roman" w:hAnsi="Times New Roman" w:cs="Times New Roman"/>
                <w:sz w:val="20"/>
                <w:szCs w:val="20"/>
              </w:rPr>
              <w:t xml:space="preserve">1 - </w:t>
            </w:r>
            <w:r w:rsidR="00E01C2E" w:rsidRPr="00D1472B">
              <w:rPr>
                <w:rFonts w:ascii="Times New Roman" w:hAnsi="Times New Roman" w:cs="Times New Roman"/>
                <w:sz w:val="20"/>
                <w:szCs w:val="20"/>
              </w:rPr>
              <w:t>XL premium based on a flat premium</w:t>
            </w:r>
          </w:p>
          <w:p w:rsidR="00E01C2E" w:rsidRDefault="00A65048" w:rsidP="00D1472B">
            <w:pPr>
              <w:rPr>
                <w:ins w:id="117" w:author="Author"/>
                <w:rFonts w:ascii="Times New Roman" w:hAnsi="Times New Roman" w:cs="Times New Roman"/>
                <w:sz w:val="20"/>
                <w:szCs w:val="20"/>
              </w:rPr>
            </w:pPr>
            <w:r>
              <w:rPr>
                <w:rFonts w:ascii="Times New Roman" w:hAnsi="Times New Roman" w:cs="Times New Roman"/>
                <w:sz w:val="20"/>
                <w:szCs w:val="20"/>
              </w:rPr>
              <w:t xml:space="preserve">2 - </w:t>
            </w:r>
            <w:r w:rsidR="00E01C2E" w:rsidRPr="00D1472B">
              <w:rPr>
                <w:rFonts w:ascii="Times New Roman" w:hAnsi="Times New Roman" w:cs="Times New Roman"/>
                <w:sz w:val="20"/>
                <w:szCs w:val="20"/>
              </w:rPr>
              <w:t>XL premium not based on a flat premium</w:t>
            </w:r>
          </w:p>
          <w:p w:rsidR="00744312" w:rsidRPr="00D1472B" w:rsidRDefault="00744312" w:rsidP="00744312">
            <w:pPr>
              <w:rPr>
                <w:rFonts w:ascii="Times New Roman" w:hAnsi="Times New Roman" w:cs="Times New Roman"/>
                <w:sz w:val="20"/>
                <w:szCs w:val="20"/>
              </w:rPr>
            </w:pPr>
            <w:ins w:id="118" w:author="Author">
              <w:r>
                <w:rPr>
                  <w:rFonts w:ascii="Times New Roman" w:hAnsi="Times New Roman" w:cs="Times New Roman"/>
                  <w:sz w:val="20"/>
                  <w:szCs w:val="20"/>
                </w:rPr>
                <w:t>This item is only reported for XL treaties.</w:t>
              </w:r>
            </w:ins>
          </w:p>
        </w:tc>
      </w:tr>
    </w:tbl>
    <w:p w:rsidR="00BB7862" w:rsidRPr="00D1472B" w:rsidRDefault="00BB7862">
      <w:pPr>
        <w:rPr>
          <w:rFonts w:ascii="Times New Roman" w:hAnsi="Times New Roman" w:cs="Times New Roman"/>
          <w:sz w:val="20"/>
          <w:szCs w:val="20"/>
        </w:rPr>
      </w:pPr>
    </w:p>
    <w:sectPr w:rsidR="00BB7862" w:rsidRPr="00D147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715D"/>
    <w:multiLevelType w:val="hybridMultilevel"/>
    <w:tmpl w:val="367A71A6"/>
    <w:lvl w:ilvl="0" w:tplc="F2A67E4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B578F"/>
    <w:multiLevelType w:val="hybridMultilevel"/>
    <w:tmpl w:val="7144A418"/>
    <w:lvl w:ilvl="0" w:tplc="5124353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FB0EB1"/>
    <w:multiLevelType w:val="hybridMultilevel"/>
    <w:tmpl w:val="AADEBB5C"/>
    <w:lvl w:ilvl="0" w:tplc="1492AB7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C26A3"/>
    <w:multiLevelType w:val="hybridMultilevel"/>
    <w:tmpl w:val="A5E267FA"/>
    <w:lvl w:ilvl="0" w:tplc="C618392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E02630"/>
    <w:multiLevelType w:val="hybridMultilevel"/>
    <w:tmpl w:val="085AE36C"/>
    <w:lvl w:ilvl="0" w:tplc="641AA5B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AD643F"/>
    <w:multiLevelType w:val="hybridMultilevel"/>
    <w:tmpl w:val="32786D00"/>
    <w:lvl w:ilvl="0" w:tplc="2CBEFE8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8504A3"/>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AC34E11"/>
    <w:multiLevelType w:val="hybridMultilevel"/>
    <w:tmpl w:val="269457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2F4F67"/>
    <w:multiLevelType w:val="hybridMultilevel"/>
    <w:tmpl w:val="F1CE3424"/>
    <w:lvl w:ilvl="0" w:tplc="98EC10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8FF007C"/>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BC854A8"/>
    <w:multiLevelType w:val="hybridMultilevel"/>
    <w:tmpl w:val="67D4C9B4"/>
    <w:lvl w:ilvl="0" w:tplc="BAA01CC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57E7199"/>
    <w:multiLevelType w:val="hybridMultilevel"/>
    <w:tmpl w:val="F190D71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4C19C0"/>
    <w:multiLevelType w:val="hybridMultilevel"/>
    <w:tmpl w:val="E506CD18"/>
    <w:lvl w:ilvl="0" w:tplc="1D361E3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C552F21"/>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5"/>
  </w:num>
  <w:num w:numId="3">
    <w:abstractNumId w:val="4"/>
  </w:num>
  <w:num w:numId="4">
    <w:abstractNumId w:val="6"/>
  </w:num>
  <w:num w:numId="5">
    <w:abstractNumId w:val="9"/>
  </w:num>
  <w:num w:numId="6">
    <w:abstractNumId w:val="13"/>
  </w:num>
  <w:num w:numId="7">
    <w:abstractNumId w:val="1"/>
  </w:num>
  <w:num w:numId="8">
    <w:abstractNumId w:val="0"/>
  </w:num>
  <w:num w:numId="9">
    <w:abstractNumId w:val="8"/>
  </w:num>
  <w:num w:numId="10">
    <w:abstractNumId w:val="10"/>
  </w:num>
  <w:num w:numId="11">
    <w:abstractNumId w:val="3"/>
  </w:num>
  <w:num w:numId="12">
    <w:abstractNumId w:val="2"/>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D1CF2"/>
    <w:rsid w:val="00006D1B"/>
    <w:rsid w:val="0005328E"/>
    <w:rsid w:val="00064F87"/>
    <w:rsid w:val="00072A8B"/>
    <w:rsid w:val="00087796"/>
    <w:rsid w:val="000A5B33"/>
    <w:rsid w:val="000C3B51"/>
    <w:rsid w:val="000D710D"/>
    <w:rsid w:val="00116A30"/>
    <w:rsid w:val="0015436E"/>
    <w:rsid w:val="001776B2"/>
    <w:rsid w:val="001A7774"/>
    <w:rsid w:val="001D10C3"/>
    <w:rsid w:val="001F3D49"/>
    <w:rsid w:val="001F5059"/>
    <w:rsid w:val="002C60E3"/>
    <w:rsid w:val="002D1CF2"/>
    <w:rsid w:val="002D3E9B"/>
    <w:rsid w:val="00302AF0"/>
    <w:rsid w:val="00306797"/>
    <w:rsid w:val="00310128"/>
    <w:rsid w:val="00313095"/>
    <w:rsid w:val="00330AC4"/>
    <w:rsid w:val="003B24FE"/>
    <w:rsid w:val="003C77CE"/>
    <w:rsid w:val="003E3BC0"/>
    <w:rsid w:val="003E6429"/>
    <w:rsid w:val="004273D8"/>
    <w:rsid w:val="0046471F"/>
    <w:rsid w:val="004B395A"/>
    <w:rsid w:val="00502BD5"/>
    <w:rsid w:val="00503FAB"/>
    <w:rsid w:val="00522EA3"/>
    <w:rsid w:val="0052381E"/>
    <w:rsid w:val="00585FC7"/>
    <w:rsid w:val="005D5AFB"/>
    <w:rsid w:val="006119E4"/>
    <w:rsid w:val="00627D0D"/>
    <w:rsid w:val="00641A3F"/>
    <w:rsid w:val="00655D84"/>
    <w:rsid w:val="00657BF8"/>
    <w:rsid w:val="00663906"/>
    <w:rsid w:val="00665646"/>
    <w:rsid w:val="006902D9"/>
    <w:rsid w:val="006A006A"/>
    <w:rsid w:val="006A3F35"/>
    <w:rsid w:val="006F0243"/>
    <w:rsid w:val="00743BB4"/>
    <w:rsid w:val="00744312"/>
    <w:rsid w:val="00747C02"/>
    <w:rsid w:val="007576F9"/>
    <w:rsid w:val="007F4E48"/>
    <w:rsid w:val="008070D1"/>
    <w:rsid w:val="00813CAA"/>
    <w:rsid w:val="008162A0"/>
    <w:rsid w:val="00816EBD"/>
    <w:rsid w:val="0083399E"/>
    <w:rsid w:val="00844FA3"/>
    <w:rsid w:val="00883263"/>
    <w:rsid w:val="008B6C5F"/>
    <w:rsid w:val="008F26D0"/>
    <w:rsid w:val="00934BD3"/>
    <w:rsid w:val="009350D6"/>
    <w:rsid w:val="00950CC6"/>
    <w:rsid w:val="009940FA"/>
    <w:rsid w:val="009E1F08"/>
    <w:rsid w:val="009F41BE"/>
    <w:rsid w:val="009F436E"/>
    <w:rsid w:val="00A16F09"/>
    <w:rsid w:val="00A20D0D"/>
    <w:rsid w:val="00A2535F"/>
    <w:rsid w:val="00A4008C"/>
    <w:rsid w:val="00A530CF"/>
    <w:rsid w:val="00A65048"/>
    <w:rsid w:val="00AC0DBA"/>
    <w:rsid w:val="00AF3239"/>
    <w:rsid w:val="00AF36C3"/>
    <w:rsid w:val="00AF5F0A"/>
    <w:rsid w:val="00B03ADC"/>
    <w:rsid w:val="00B231A4"/>
    <w:rsid w:val="00B33D3B"/>
    <w:rsid w:val="00B51E72"/>
    <w:rsid w:val="00B853F4"/>
    <w:rsid w:val="00B8561D"/>
    <w:rsid w:val="00B92108"/>
    <w:rsid w:val="00B93A10"/>
    <w:rsid w:val="00BA364E"/>
    <w:rsid w:val="00BB7862"/>
    <w:rsid w:val="00BD3D6E"/>
    <w:rsid w:val="00C10CC7"/>
    <w:rsid w:val="00C210A1"/>
    <w:rsid w:val="00C2787F"/>
    <w:rsid w:val="00C47316"/>
    <w:rsid w:val="00C67419"/>
    <w:rsid w:val="00C71089"/>
    <w:rsid w:val="00C84DB4"/>
    <w:rsid w:val="00C90EED"/>
    <w:rsid w:val="00D03066"/>
    <w:rsid w:val="00D05B5A"/>
    <w:rsid w:val="00D1472B"/>
    <w:rsid w:val="00D52B8D"/>
    <w:rsid w:val="00D81A1D"/>
    <w:rsid w:val="00DB20C7"/>
    <w:rsid w:val="00DC0C7A"/>
    <w:rsid w:val="00DC1D54"/>
    <w:rsid w:val="00DC41BC"/>
    <w:rsid w:val="00DD02BA"/>
    <w:rsid w:val="00DE165C"/>
    <w:rsid w:val="00DE57EB"/>
    <w:rsid w:val="00DE7C1D"/>
    <w:rsid w:val="00E00020"/>
    <w:rsid w:val="00E01C2E"/>
    <w:rsid w:val="00E2316C"/>
    <w:rsid w:val="00E54B07"/>
    <w:rsid w:val="00E72A76"/>
    <w:rsid w:val="00E801B9"/>
    <w:rsid w:val="00E81B4A"/>
    <w:rsid w:val="00EA179E"/>
    <w:rsid w:val="00EA7DDF"/>
    <w:rsid w:val="00EB0FAA"/>
    <w:rsid w:val="00ED443F"/>
    <w:rsid w:val="00F02B89"/>
    <w:rsid w:val="00F21851"/>
    <w:rsid w:val="00F302DF"/>
    <w:rsid w:val="00FC1983"/>
    <w:rsid w:val="00FC79CE"/>
    <w:rsid w:val="00FD6F58"/>
    <w:rsid w:val="00FE6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1B4A"/>
    <w:pPr>
      <w:ind w:left="720"/>
      <w:contextualSpacing/>
    </w:pPr>
  </w:style>
  <w:style w:type="paragraph" w:styleId="BalloonText">
    <w:name w:val="Balloon Text"/>
    <w:basedOn w:val="Normal"/>
    <w:link w:val="BalloonTextChar"/>
    <w:uiPriority w:val="99"/>
    <w:semiHidden/>
    <w:unhideWhenUsed/>
    <w:rsid w:val="00D81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1D"/>
    <w:rPr>
      <w:rFonts w:ascii="Tahoma" w:hAnsi="Tahoma" w:cs="Tahoma"/>
      <w:sz w:val="16"/>
      <w:szCs w:val="16"/>
    </w:rPr>
  </w:style>
  <w:style w:type="character" w:styleId="CommentReference">
    <w:name w:val="annotation reference"/>
    <w:basedOn w:val="DefaultParagraphFont"/>
    <w:uiPriority w:val="99"/>
    <w:semiHidden/>
    <w:unhideWhenUsed/>
    <w:rsid w:val="008B6C5F"/>
    <w:rPr>
      <w:sz w:val="16"/>
      <w:szCs w:val="16"/>
    </w:rPr>
  </w:style>
  <w:style w:type="paragraph" w:styleId="CommentText">
    <w:name w:val="annotation text"/>
    <w:basedOn w:val="Normal"/>
    <w:link w:val="CommentTextChar"/>
    <w:uiPriority w:val="99"/>
    <w:semiHidden/>
    <w:unhideWhenUsed/>
    <w:rsid w:val="008B6C5F"/>
    <w:pPr>
      <w:spacing w:line="240" w:lineRule="auto"/>
    </w:pPr>
    <w:rPr>
      <w:sz w:val="20"/>
      <w:szCs w:val="20"/>
    </w:rPr>
  </w:style>
  <w:style w:type="character" w:customStyle="1" w:styleId="CommentTextChar">
    <w:name w:val="Comment Text Char"/>
    <w:basedOn w:val="DefaultParagraphFont"/>
    <w:link w:val="CommentText"/>
    <w:uiPriority w:val="99"/>
    <w:semiHidden/>
    <w:rsid w:val="008B6C5F"/>
    <w:rPr>
      <w:sz w:val="20"/>
      <w:szCs w:val="20"/>
    </w:rPr>
  </w:style>
  <w:style w:type="paragraph" w:styleId="CommentSubject">
    <w:name w:val="annotation subject"/>
    <w:basedOn w:val="CommentText"/>
    <w:next w:val="CommentText"/>
    <w:link w:val="CommentSubjectChar"/>
    <w:uiPriority w:val="99"/>
    <w:semiHidden/>
    <w:unhideWhenUsed/>
    <w:rsid w:val="008B6C5F"/>
    <w:rPr>
      <w:b/>
      <w:bCs/>
    </w:rPr>
  </w:style>
  <w:style w:type="character" w:customStyle="1" w:styleId="CommentSubjectChar">
    <w:name w:val="Comment Subject Char"/>
    <w:basedOn w:val="CommentTextChar"/>
    <w:link w:val="CommentSubject"/>
    <w:uiPriority w:val="99"/>
    <w:semiHidden/>
    <w:rsid w:val="008B6C5F"/>
    <w:rPr>
      <w:b/>
      <w:bCs/>
      <w:sz w:val="20"/>
      <w:szCs w:val="20"/>
    </w:rPr>
  </w:style>
  <w:style w:type="paragraph" w:styleId="Revision">
    <w:name w:val="Revision"/>
    <w:hidden/>
    <w:uiPriority w:val="99"/>
    <w:semiHidden/>
    <w:rsid w:val="00C710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1B4A"/>
    <w:pPr>
      <w:ind w:left="720"/>
      <w:contextualSpacing/>
    </w:pPr>
  </w:style>
  <w:style w:type="paragraph" w:styleId="BalloonText">
    <w:name w:val="Balloon Text"/>
    <w:basedOn w:val="Normal"/>
    <w:link w:val="BalloonTextChar"/>
    <w:uiPriority w:val="99"/>
    <w:semiHidden/>
    <w:unhideWhenUsed/>
    <w:rsid w:val="00D81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1D"/>
    <w:rPr>
      <w:rFonts w:ascii="Tahoma" w:hAnsi="Tahoma" w:cs="Tahoma"/>
      <w:sz w:val="16"/>
      <w:szCs w:val="16"/>
    </w:rPr>
  </w:style>
  <w:style w:type="character" w:styleId="CommentReference">
    <w:name w:val="annotation reference"/>
    <w:basedOn w:val="DefaultParagraphFont"/>
    <w:uiPriority w:val="99"/>
    <w:semiHidden/>
    <w:unhideWhenUsed/>
    <w:rsid w:val="008B6C5F"/>
    <w:rPr>
      <w:sz w:val="16"/>
      <w:szCs w:val="16"/>
    </w:rPr>
  </w:style>
  <w:style w:type="paragraph" w:styleId="CommentText">
    <w:name w:val="annotation text"/>
    <w:basedOn w:val="Normal"/>
    <w:link w:val="CommentTextChar"/>
    <w:uiPriority w:val="99"/>
    <w:semiHidden/>
    <w:unhideWhenUsed/>
    <w:rsid w:val="008B6C5F"/>
    <w:pPr>
      <w:spacing w:line="240" w:lineRule="auto"/>
    </w:pPr>
    <w:rPr>
      <w:sz w:val="20"/>
      <w:szCs w:val="20"/>
    </w:rPr>
  </w:style>
  <w:style w:type="character" w:customStyle="1" w:styleId="CommentTextChar">
    <w:name w:val="Comment Text Char"/>
    <w:basedOn w:val="DefaultParagraphFont"/>
    <w:link w:val="CommentText"/>
    <w:uiPriority w:val="99"/>
    <w:semiHidden/>
    <w:rsid w:val="008B6C5F"/>
    <w:rPr>
      <w:sz w:val="20"/>
      <w:szCs w:val="20"/>
    </w:rPr>
  </w:style>
  <w:style w:type="paragraph" w:styleId="CommentSubject">
    <w:name w:val="annotation subject"/>
    <w:basedOn w:val="CommentText"/>
    <w:next w:val="CommentText"/>
    <w:link w:val="CommentSubjectChar"/>
    <w:uiPriority w:val="99"/>
    <w:semiHidden/>
    <w:unhideWhenUsed/>
    <w:rsid w:val="008B6C5F"/>
    <w:rPr>
      <w:b/>
      <w:bCs/>
    </w:rPr>
  </w:style>
  <w:style w:type="character" w:customStyle="1" w:styleId="CommentSubjectChar">
    <w:name w:val="Comment Subject Char"/>
    <w:basedOn w:val="CommentTextChar"/>
    <w:link w:val="CommentSubject"/>
    <w:uiPriority w:val="99"/>
    <w:semiHidden/>
    <w:rsid w:val="008B6C5F"/>
    <w:rPr>
      <w:b/>
      <w:bCs/>
      <w:sz w:val="20"/>
      <w:szCs w:val="20"/>
    </w:rPr>
  </w:style>
  <w:style w:type="paragraph" w:styleId="Revision">
    <w:name w:val="Revision"/>
    <w:hidden/>
    <w:uiPriority w:val="99"/>
    <w:semiHidden/>
    <w:rsid w:val="00C710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35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A1A9B-2246-4EC2-A9C8-8193808F3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2721</Words>
  <Characters>15514</Characters>
  <Application>Microsoft Office Word</Application>
  <DocSecurity>0</DocSecurity>
  <Lines>129</Lines>
  <Paragraphs>36</Paragraphs>
  <ScaleCrop>false</ScaleCrop>
  <Company/>
  <LinksUpToDate>false</LinksUpToDate>
  <CharactersWithSpaces>18199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2015-07-02T23:04:00Z</dcterms:created>
  <dcterms:modified xsi:type="dcterms:W3CDTF">2015-07-02T23:04:00Z</dcterms:modified>
</cp:coreProperties>
</file>